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w:t>
            </w:r>
            <w:proofErr w:type="spellStart"/>
            <w:r w:rsidRPr="00E65E8A">
              <w:rPr>
                <w:rFonts w:ascii="Arial" w:hAnsi="Arial" w:cs="Arial"/>
                <w:szCs w:val="22"/>
              </w:rPr>
              <w:t>i</w:t>
            </w:r>
            <w:proofErr w:type="spellEnd"/>
            <w:r w:rsidRPr="00E65E8A">
              <w:rPr>
                <w:rFonts w:ascii="Arial" w:hAnsi="Arial" w:cs="Arial"/>
                <w:szCs w:val="22"/>
              </w:rPr>
              <w:t xml:space="preserve">)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22"/>
            <w:proofErr w:type="gramStart"/>
            <w:r>
              <w:rPr>
                <w:rFonts w:ascii="Arial" w:hAnsi="Arial" w:cs="Arial"/>
                <w:b/>
                <w:bCs/>
              </w:rPr>
              <w:t>Website</w:t>
            </w:r>
            <w:r>
              <w:rPr>
                <w:rFonts w:ascii="Arial" w:hAnsi="Arial" w:cs="Arial"/>
              </w:rPr>
              <w:t>;</w:t>
            </w:r>
            <w:proofErr w:type="gramEnd"/>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w:t>
            </w:r>
            <w:proofErr w:type="spellStart"/>
            <w:r w:rsidRPr="009625ED">
              <w:rPr>
                <w:rFonts w:ascii="Arial" w:hAnsi="Arial" w:cs="Arial"/>
                <w:szCs w:val="22"/>
                <w:lang w:eastAsia="en-GB"/>
              </w:rPr>
              <w:t>i</w:t>
            </w:r>
            <w:proofErr w:type="spellEnd"/>
            <w:r w:rsidRPr="009625ED">
              <w:rPr>
                <w:rFonts w:ascii="Arial" w:hAnsi="Arial" w:cs="Arial"/>
                <w:szCs w:val="22"/>
                <w:lang w:eastAsia="en-GB"/>
              </w:rPr>
              <w:t xml:space="preserve">)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25" w:name="_BPDCD_15"/>
            <w:r w:rsidRPr="00DE41AF">
              <w:rPr>
                <w:rFonts w:ascii="Arial" w:hAnsi="Arial" w:cs="Arial"/>
              </w:rPr>
              <w:t>;</w:t>
            </w:r>
            <w:bookmarkEnd w:id="25"/>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proofErr w:type="spellStart"/>
            <w:r w:rsidRPr="001D3F08">
              <w:rPr>
                <w:rFonts w:ascii="Arial" w:hAnsi="Arial" w:cs="Arial"/>
                <w:b/>
                <w:bCs/>
              </w:rPr>
              <w:t>BSUoS</w:t>
            </w:r>
            <w:proofErr w:type="spellEnd"/>
            <w:r w:rsidRPr="001D3F08">
              <w:rPr>
                <w:rFonts w:ascii="Arial" w:hAnsi="Arial" w:cs="Arial"/>
                <w:b/>
                <w:bCs/>
              </w:rPr>
              <w:t xml:space="preserve">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proofErr w:type="gramStart"/>
            <w:r>
              <w:rPr>
                <w:rFonts w:ascii="Arial" w:hAnsi="Arial" w:cs="Arial"/>
                <w:b/>
                <w:bCs/>
              </w:rPr>
              <w:t>exemptable</w:t>
            </w:r>
            <w:proofErr w:type="spellEnd"/>
            <w:proofErr w:type="gramEnd"/>
            <w:r>
              <w:rPr>
                <w:rFonts w:ascii="Arial" w:hAnsi="Arial" w:cs="Arial"/>
                <w:b/>
                <w:bCs/>
              </w:rPr>
              <w:t xml:space="preserv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Paragraph 5.3.1(b) (</w:t>
            </w:r>
            <w:proofErr w:type="spellStart"/>
            <w:r>
              <w:rPr>
                <w:rFonts w:ascii="Arial" w:hAnsi="Arial" w:cs="Arial"/>
              </w:rPr>
              <w:t>i</w:t>
            </w:r>
            <w:proofErr w:type="spellEnd"/>
            <w:r>
              <w:rPr>
                <w:rFonts w:ascii="Arial" w:hAnsi="Arial" w:cs="Arial"/>
              </w:rPr>
              <w:t xml:space="preserve">)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w:t>
            </w:r>
            <w:proofErr w:type="spellStart"/>
            <w:r>
              <w:rPr>
                <w:rFonts w:ascii="Arial" w:hAnsi="Arial" w:cs="Arial"/>
                <w:bCs/>
              </w:rPr>
              <w:t>i</w:t>
            </w:r>
            <w:proofErr w:type="spellEnd"/>
            <w:r>
              <w:rPr>
                <w:rFonts w:ascii="Arial" w:hAnsi="Arial" w:cs="Arial"/>
                <w:bCs/>
              </w:rPr>
              <w:t>);</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proofErr w:type="spellStart"/>
            <w:r w:rsidRPr="00075E76">
              <w:rPr>
                <w:rFonts w:ascii="Arial" w:hAnsi="Arial" w:cs="Arial"/>
                <w:b/>
                <w:bCs/>
                <w:lang w:val="en-US"/>
              </w:rPr>
              <w:t>CfD</w:t>
            </w:r>
            <w:proofErr w:type="spellEnd"/>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proofErr w:type="spellStart"/>
            <w:r w:rsidRPr="00075E76">
              <w:rPr>
                <w:rFonts w:ascii="Arial" w:hAnsi="Arial" w:cs="Arial"/>
                <w:b/>
                <w:bCs/>
                <w:lang w:val="en-US"/>
              </w:rPr>
              <w:t>CfD</w:t>
            </w:r>
            <w:proofErr w:type="spellEnd"/>
            <w:r w:rsidRPr="00075E76">
              <w:rPr>
                <w:rFonts w:ascii="Arial" w:hAnsi="Arial" w:cs="Arial"/>
                <w:b/>
                <w:bCs/>
                <w:lang w:val="en-US"/>
              </w:rPr>
              <w:t xml:space="preserve">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w:t>
            </w:r>
            <w:proofErr w:type="spellStart"/>
            <w:r w:rsidR="00075E76" w:rsidRPr="00075E76">
              <w:rPr>
                <w:rFonts w:ascii="Arial" w:hAnsi="Arial" w:cs="Arial"/>
                <w:lang w:val="en-US"/>
              </w:rPr>
              <w:t>CfD</w:t>
            </w:r>
            <w:proofErr w:type="spellEnd"/>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proofErr w:type="spellStart"/>
            <w:r w:rsidRPr="00D04E79">
              <w:rPr>
                <w:rFonts w:ascii="Arial Bold" w:hAnsi="Arial Bold" w:cs="Arial"/>
                <w:b/>
              </w:rPr>
              <w:t>CfD</w:t>
            </w:r>
            <w:proofErr w:type="spellEnd"/>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 xml:space="preserve">CM Settlement Services </w:t>
            </w:r>
            <w:proofErr w:type="gramStart"/>
            <w:r w:rsidRPr="003A7390">
              <w:rPr>
                <w:rFonts w:ascii="Arial" w:hAnsi="Arial" w:cs="Arial"/>
                <w:b/>
                <w:bCs/>
                <w:lang w:val="en-US"/>
              </w:rPr>
              <w:t>Provider</w:t>
            </w:r>
            <w:r w:rsidRPr="003A7390">
              <w:rPr>
                <w:rFonts w:ascii="Arial" w:hAnsi="Arial" w:cs="Arial"/>
                <w:lang w:val="en-US"/>
              </w:rPr>
              <w:t>;</w:t>
            </w:r>
            <w:proofErr w:type="gramEnd"/>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w:t>
            </w:r>
            <w:proofErr w:type="gramStart"/>
            <w:r>
              <w:rPr>
                <w:rFonts w:ascii="Arial" w:hAnsi="Arial" w:cs="Arial"/>
              </w:rPr>
              <w:t>unless</w:t>
            </w:r>
            <w:proofErr w:type="gramEnd"/>
            <w:r>
              <w:rPr>
                <w:rFonts w:ascii="Arial" w:hAnsi="Arial" w:cs="Arial"/>
              </w:rPr>
              <w:t xml:space="preserve">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 xml:space="preserve">The </w:t>
              </w:r>
              <w:proofErr w:type="gramStart"/>
              <w:r w:rsidRPr="00E43116">
                <w:rPr>
                  <w:rFonts w:ascii="Arial" w:hAnsi="Arial" w:cs="Arial"/>
                  <w:b/>
                  <w:bCs/>
                  <w:szCs w:val="22"/>
                </w:rPr>
                <w:t>Company</w:t>
              </w:r>
              <w:r w:rsidRPr="00E43116">
                <w:rPr>
                  <w:rFonts w:ascii="Arial" w:hAnsi="Arial" w:cs="Arial"/>
                  <w:szCs w:val="22"/>
                </w:rPr>
                <w:t>;</w:t>
              </w:r>
              <w:proofErr w:type="gramEnd"/>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w:t>
            </w:r>
            <w:proofErr w:type="gramStart"/>
            <w:r w:rsidRPr="5659255A">
              <w:rPr>
                <w:rFonts w:ascii="Arial" w:hAnsi="Arial" w:cs="Arial"/>
              </w:rPr>
              <w:t xml:space="preserve">the </w:t>
            </w:r>
            <w:r w:rsidRPr="5659255A">
              <w:rPr>
                <w:rFonts w:ascii="Arial" w:hAnsi="Arial" w:cs="Arial"/>
                <w:b/>
                <w:bCs/>
              </w:rPr>
              <w:t xml:space="preserve"> ESO</w:t>
            </w:r>
            <w:proofErr w:type="gramEnd"/>
            <w:r w:rsidRPr="5659255A">
              <w:rPr>
                <w:rFonts w:ascii="Arial" w:hAnsi="Arial" w:cs="Arial"/>
                <w:b/>
                <w:bCs/>
              </w:rPr>
              <w:t xml:space="preserve">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 xml:space="preserve">The </w:t>
            </w:r>
            <w:proofErr w:type="gramStart"/>
            <w:r w:rsidRPr="5659255A">
              <w:rPr>
                <w:rFonts w:ascii="Arial" w:hAnsi="Arial" w:cs="Arial"/>
                <w:b/>
                <w:bCs/>
              </w:rPr>
              <w:t>Company</w:t>
            </w:r>
            <w:r w:rsidRPr="5659255A">
              <w:rPr>
                <w:rFonts w:ascii="Arial" w:hAnsi="Arial" w:cs="Arial"/>
              </w:rPr>
              <w:t xml:space="preserve">  pursuant</w:t>
            </w:r>
            <w:proofErr w:type="gramEnd"/>
            <w:r w:rsidRPr="5659255A">
              <w:rPr>
                <w:rFonts w:ascii="Arial" w:hAnsi="Arial" w:cs="Arial"/>
              </w:rPr>
              <w:t xml:space="preserve">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w:t>
            </w:r>
            <w:proofErr w:type="gramEnd"/>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proofErr w:type="gramStart"/>
            <w:r>
              <w:rPr>
                <w:rFonts w:ascii="Arial" w:hAnsi="Arial" w:cs="Arial"/>
              </w:rPr>
              <w:t>)</w:t>
            </w:r>
            <w:proofErr w:type="gramEnd"/>
            <w:r>
              <w:rPr>
                <w:rFonts w:ascii="Arial" w:hAnsi="Arial" w:cs="Arial"/>
              </w:rPr>
              <w:t xml:space="preserve">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 xml:space="preserve">Main </w:t>
            </w:r>
            <w:proofErr w:type="gramStart"/>
            <w:r>
              <w:rPr>
                <w:rFonts w:ascii="Arial" w:hAnsi="Arial" w:cs="Arial"/>
                <w:b/>
              </w:rPr>
              <w:t>Business</w:t>
            </w:r>
            <w:r>
              <w:rPr>
                <w:rFonts w:ascii="Arial" w:hAnsi="Arial" w:cs="Arial"/>
              </w:rPr>
              <w:t>;</w:t>
            </w:r>
            <w:proofErr w:type="gramEnd"/>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w:t>
            </w:r>
            <w:proofErr w:type="gramStart"/>
            <w:r w:rsidRPr="002B1569">
              <w:rPr>
                <w:rFonts w:ascii="Arial" w:eastAsia="Times New Roman" w:hAnsi="Arial" w:cs="Arial"/>
                <w:color w:val="000000"/>
                <w:lang w:eastAsia="en-GB"/>
              </w:rPr>
              <w:t>function;</w:t>
            </w:r>
            <w:proofErr w:type="gramEnd"/>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 xml:space="preserve">Electricity </w:t>
            </w:r>
            <w:proofErr w:type="gramStart"/>
            <w:r w:rsidRPr="002B1569">
              <w:rPr>
                <w:rFonts w:ascii="Arial" w:eastAsia="Times New Roman" w:hAnsi="Arial" w:cs="Arial"/>
                <w:b/>
                <w:color w:val="000000"/>
                <w:lang w:eastAsia="en-GB"/>
              </w:rPr>
              <w:t>Storage</w:t>
            </w:r>
            <w:r w:rsidRPr="002B1569">
              <w:rPr>
                <w:rFonts w:ascii="Arial" w:eastAsia="Times New Roman" w:hAnsi="Arial" w:cs="Arial"/>
                <w:color w:val="000000"/>
                <w:lang w:eastAsia="en-GB"/>
              </w:rPr>
              <w:t>;</w:t>
            </w:r>
            <w:proofErr w:type="gramEnd"/>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74256505" w:rsidR="0005073B" w:rsidRPr="00C206C3" w:rsidRDefault="0005073B" w:rsidP="00E657CD">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E657CD">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w:t>
            </w:r>
            <w:proofErr w:type="gramStart"/>
            <w:r w:rsidRPr="5659255A">
              <w:rPr>
                <w:rFonts w:ascii="Arial" w:hAnsi="Arial" w:cs="Arial"/>
              </w:rPr>
              <w:t>construed accordingly;</w:t>
            </w:r>
            <w:proofErr w:type="gramEnd"/>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w:t>
              </w:r>
              <w:proofErr w:type="gramStart"/>
              <w:r w:rsidRPr="00F35A74">
                <w:rPr>
                  <w:rFonts w:ascii="Arial" w:hAnsi="Arial" w:cs="Arial"/>
                  <w:szCs w:val="22"/>
                </w:rPr>
                <w:t>agreements;</w:t>
              </w:r>
              <w:proofErr w:type="gramEnd"/>
              <w:r w:rsidRPr="00F35A74">
                <w:rPr>
                  <w:rFonts w:ascii="Arial" w:hAnsi="Arial" w:cs="Arial"/>
                  <w:szCs w:val="22"/>
                </w:rPr>
                <w:t xml:space="preserve">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r w:rsidRPr="003E65CF">
              <w:rPr>
                <w:rFonts w:ascii="Arial" w:hAnsi="Arial" w:cs="Arial"/>
                <w:szCs w:val="22"/>
              </w:rPr>
              <w:t>it’s</w:t>
            </w:r>
            <w:proofErr w:type="spell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82" w:name="_BPDCD_43"/>
            <w:r>
              <w:rPr>
                <w:rFonts w:ascii="Arial" w:hAnsi="Arial" w:cs="Arial"/>
                <w:b/>
                <w:bCs/>
                <w:strike/>
                <w:color w:val="FF0000"/>
              </w:rPr>
              <w:t xml:space="preserve"> </w:t>
            </w:r>
            <w:r w:rsidRPr="00BD656E">
              <w:rPr>
                <w:rFonts w:ascii="Arial Bold" w:hAnsi="Arial Bold" w:cs="Arial"/>
                <w:b/>
                <w:bCs/>
              </w:rPr>
              <w:t xml:space="preserve">Implementation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w:t>
            </w:r>
            <w:proofErr w:type="spellStart"/>
            <w:r w:rsidRPr="00A63071">
              <w:rPr>
                <w:rFonts w:ascii="Arial" w:hAnsi="Arial" w:cs="Arial"/>
              </w:rPr>
              <w:t>i</w:t>
            </w:r>
            <w:proofErr w:type="spellEnd"/>
            <w:r w:rsidRPr="00A63071">
              <w:rPr>
                <w:rFonts w:ascii="Arial" w:hAnsi="Arial" w:cs="Arial"/>
              </w:rPr>
              <w:t xml:space="preserve">)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 xml:space="preserve">“Fixed </w:t>
            </w:r>
            <w:proofErr w:type="spellStart"/>
            <w:r w:rsidRPr="00555295">
              <w:rPr>
                <w:rFonts w:ascii="Arial" w:hAnsi="Arial" w:cs="Arial"/>
                <w:b/>
                <w:bCs/>
                <w:szCs w:val="22"/>
              </w:rPr>
              <w:t>BSUoS</w:t>
            </w:r>
            <w:proofErr w:type="spellEnd"/>
            <w:r w:rsidRPr="00555295">
              <w:rPr>
                <w:rFonts w:ascii="Arial" w:hAnsi="Arial" w:cs="Arial"/>
                <w:b/>
                <w:bCs/>
                <w:szCs w:val="22"/>
              </w:rPr>
              <w:t xml:space="preserve">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proofErr w:type="spellStart"/>
            <w:r w:rsidRPr="00AF6C46">
              <w:rPr>
                <w:rFonts w:ascii="Arial" w:hAnsi="Arial" w:cs="Arial"/>
                <w:b/>
                <w:bCs/>
                <w:szCs w:val="22"/>
              </w:rPr>
              <w:t>BSUoS</w:t>
            </w:r>
            <w:proofErr w:type="spellEnd"/>
            <w:r w:rsidRPr="00AF6C46">
              <w:rPr>
                <w:rFonts w:ascii="Arial" w:hAnsi="Arial" w:cs="Arial"/>
                <w:b/>
                <w:bCs/>
                <w:szCs w:val="22"/>
              </w:rPr>
              <w:t xml:space="preserve">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 xml:space="preserve">Fixed </w:t>
            </w:r>
            <w:proofErr w:type="spellStart"/>
            <w:r w:rsidRPr="00501CDB">
              <w:rPr>
                <w:rFonts w:ascii="Arial" w:hAnsi="Arial" w:cs="Arial"/>
                <w:b/>
                <w:bCs/>
                <w:szCs w:val="22"/>
              </w:rPr>
              <w:t>BSUoS</w:t>
            </w:r>
            <w:proofErr w:type="spellEnd"/>
            <w:r w:rsidRPr="00501CDB">
              <w:rPr>
                <w:rFonts w:ascii="Arial" w:hAnsi="Arial" w:cs="Arial"/>
                <w:b/>
                <w:bCs/>
                <w:szCs w:val="22"/>
              </w:rPr>
              <w:t xml:space="preserve">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7405FA" w14:paraId="6A556408" w14:textId="77777777" w:rsidTr="00E43116">
        <w:trPr>
          <w:gridAfter w:val="1"/>
          <w:wAfter w:w="29" w:type="dxa"/>
          <w:trHeight w:val="300"/>
          <w:ins w:id="146" w:author="Author"/>
        </w:trPr>
        <w:tc>
          <w:tcPr>
            <w:tcW w:w="2695" w:type="dxa"/>
          </w:tcPr>
          <w:p w14:paraId="020754C5" w14:textId="70662329" w:rsidR="007405FA" w:rsidRPr="00F35A74" w:rsidRDefault="007405FA" w:rsidP="007405FA">
            <w:pPr>
              <w:pStyle w:val="BodyText"/>
              <w:rPr>
                <w:ins w:id="147" w:author="Author"/>
                <w:rFonts w:ascii="Arial" w:hAnsi="Arial" w:cs="Arial"/>
                <w:b/>
                <w:bCs/>
                <w:szCs w:val="22"/>
              </w:rPr>
            </w:pPr>
            <w:ins w:id="148"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49" w:author="Author"/>
                <w:rFonts w:ascii="Arial" w:hAnsi="Arial" w:cs="Arial"/>
                <w:szCs w:val="22"/>
              </w:rPr>
            </w:pPr>
            <w:ins w:id="15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51" w:author="Author"/>
                <w:rFonts w:ascii="Arial" w:hAnsi="Arial" w:cs="Arial"/>
                <w:szCs w:val="22"/>
              </w:rPr>
            </w:pPr>
          </w:p>
        </w:tc>
      </w:tr>
      <w:tr w:rsidR="00EB4F40" w14:paraId="6290574A" w14:textId="77777777" w:rsidTr="00E43116">
        <w:trPr>
          <w:gridAfter w:val="1"/>
          <w:wAfter w:w="29" w:type="dxa"/>
          <w:trHeight w:val="300"/>
          <w:ins w:id="152" w:author="Author"/>
        </w:trPr>
        <w:tc>
          <w:tcPr>
            <w:tcW w:w="2695" w:type="dxa"/>
          </w:tcPr>
          <w:p w14:paraId="592D13E2" w14:textId="75F07077" w:rsidR="00EB4F40" w:rsidRPr="00F35A74" w:rsidRDefault="00EB4F40" w:rsidP="00EB4F40">
            <w:pPr>
              <w:pStyle w:val="BodyText"/>
              <w:rPr>
                <w:ins w:id="153" w:author="Author"/>
                <w:rFonts w:ascii="Arial" w:hAnsi="Arial" w:cs="Arial"/>
                <w:b/>
                <w:bCs/>
                <w:szCs w:val="22"/>
              </w:rPr>
            </w:pPr>
            <w:ins w:id="154"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55" w:author="Author"/>
                <w:rFonts w:ascii="Arial" w:hAnsi="Arial" w:cs="Arial"/>
                <w:szCs w:val="22"/>
              </w:rPr>
            </w:pPr>
            <w:ins w:id="156"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157" w:author="Author"/>
                <w:rFonts w:ascii="Arial" w:hAnsi="Arial" w:cs="Arial"/>
                <w:szCs w:val="22"/>
              </w:rPr>
            </w:pPr>
          </w:p>
        </w:tc>
      </w:tr>
      <w:tr w:rsidR="001A1EF2" w14:paraId="7B5F8721" w14:textId="77777777" w:rsidTr="00E43116">
        <w:trPr>
          <w:gridAfter w:val="1"/>
          <w:wAfter w:w="29" w:type="dxa"/>
          <w:trHeight w:val="300"/>
          <w:ins w:id="158" w:author="Author"/>
        </w:trPr>
        <w:tc>
          <w:tcPr>
            <w:tcW w:w="2695" w:type="dxa"/>
          </w:tcPr>
          <w:p w14:paraId="470AD6D1" w14:textId="5398936B" w:rsidR="001A1EF2" w:rsidRPr="00F35A74" w:rsidRDefault="001A1EF2" w:rsidP="001A1EF2">
            <w:pPr>
              <w:pStyle w:val="BodyText"/>
              <w:rPr>
                <w:ins w:id="159" w:author="Author"/>
                <w:rFonts w:ascii="Arial" w:hAnsi="Arial" w:cs="Arial"/>
                <w:b/>
                <w:bCs/>
                <w:szCs w:val="22"/>
              </w:rPr>
            </w:pPr>
            <w:ins w:id="160"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161" w:author="Author"/>
                <w:rFonts w:ascii="Arial" w:hAnsi="Arial" w:cs="Arial"/>
                <w:szCs w:val="22"/>
              </w:rPr>
            </w:pPr>
            <w:ins w:id="162"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163" w:author="Author"/>
                <w:rFonts w:ascii="Arial" w:hAnsi="Arial" w:cs="Arial"/>
                <w:szCs w:val="22"/>
              </w:rPr>
            </w:pPr>
          </w:p>
        </w:tc>
      </w:tr>
      <w:tr w:rsidR="00375444" w14:paraId="01750724" w14:textId="77777777" w:rsidTr="00E43116">
        <w:trPr>
          <w:gridAfter w:val="1"/>
          <w:wAfter w:w="29" w:type="dxa"/>
          <w:trHeight w:val="300"/>
          <w:ins w:id="164" w:author="Author"/>
        </w:trPr>
        <w:tc>
          <w:tcPr>
            <w:tcW w:w="2695" w:type="dxa"/>
          </w:tcPr>
          <w:p w14:paraId="3C15AC4A" w14:textId="0C965250" w:rsidR="00375444" w:rsidRPr="00F35A74" w:rsidRDefault="00375444" w:rsidP="00375444">
            <w:pPr>
              <w:pStyle w:val="BodyText"/>
              <w:rPr>
                <w:ins w:id="165" w:author="Author"/>
                <w:rFonts w:ascii="Arial" w:hAnsi="Arial" w:cs="Arial"/>
                <w:b/>
                <w:bCs/>
                <w:szCs w:val="22"/>
              </w:rPr>
            </w:pPr>
            <w:ins w:id="166"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167" w:author="Author"/>
                <w:rFonts w:ascii="Arial" w:hAnsi="Arial" w:cs="Arial"/>
                <w:szCs w:val="22"/>
              </w:rPr>
            </w:pPr>
            <w:ins w:id="168"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169" w:author="Author"/>
                <w:rFonts w:ascii="Arial" w:hAnsi="Arial" w:cs="Arial"/>
                <w:szCs w:val="22"/>
              </w:rPr>
            </w:pPr>
          </w:p>
        </w:tc>
      </w:tr>
      <w:tr w:rsidR="00BF2716" w14:paraId="37AAD414" w14:textId="77777777" w:rsidTr="00E43116">
        <w:trPr>
          <w:gridAfter w:val="1"/>
          <w:wAfter w:w="29" w:type="dxa"/>
          <w:trHeight w:val="300"/>
          <w:ins w:id="170" w:author="Author"/>
        </w:trPr>
        <w:tc>
          <w:tcPr>
            <w:tcW w:w="2695" w:type="dxa"/>
          </w:tcPr>
          <w:p w14:paraId="2E72C6B1" w14:textId="77777777" w:rsidR="00BF2716" w:rsidRPr="00F35A74" w:rsidDel="00002A09" w:rsidRDefault="00BF2716" w:rsidP="00BF2716">
            <w:pPr>
              <w:rPr>
                <w:ins w:id="171" w:author="Author"/>
                <w:del w:id="172" w:author="Author"/>
                <w:rFonts w:ascii="Arial" w:hAnsi="Arial" w:cs="Arial"/>
                <w:b/>
                <w:bCs/>
                <w:szCs w:val="22"/>
              </w:rPr>
            </w:pPr>
            <w:ins w:id="173"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174" w:author="Author"/>
              </w:rPr>
            </w:pPr>
          </w:p>
        </w:tc>
        <w:tc>
          <w:tcPr>
            <w:tcW w:w="7625" w:type="dxa"/>
          </w:tcPr>
          <w:p w14:paraId="047D49FF" w14:textId="77777777" w:rsidR="00002A09" w:rsidRPr="00F35A74" w:rsidRDefault="00002A09" w:rsidP="00002A09">
            <w:pPr>
              <w:jc w:val="both"/>
              <w:rPr>
                <w:ins w:id="175" w:author="Author"/>
                <w:rFonts w:ascii="Arial" w:hAnsi="Arial" w:cs="Arial"/>
                <w:szCs w:val="22"/>
              </w:rPr>
            </w:pPr>
            <w:ins w:id="176"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177" w:author="Author"/>
                <w:rFonts w:ascii="Arial" w:hAnsi="Arial" w:cs="Arial"/>
                <w:szCs w:val="22"/>
              </w:rPr>
            </w:pPr>
          </w:p>
        </w:tc>
      </w:tr>
      <w:tr w:rsidR="00E60905" w14:paraId="01F53382" w14:textId="77777777" w:rsidTr="00E43116">
        <w:trPr>
          <w:gridAfter w:val="1"/>
          <w:wAfter w:w="29" w:type="dxa"/>
          <w:trHeight w:val="300"/>
          <w:ins w:id="178" w:author="Author"/>
        </w:trPr>
        <w:tc>
          <w:tcPr>
            <w:tcW w:w="2695" w:type="dxa"/>
          </w:tcPr>
          <w:p w14:paraId="318B5BC8" w14:textId="667516C8" w:rsidR="00E60905" w:rsidRPr="00F35A74" w:rsidRDefault="00E60905" w:rsidP="00E60905">
            <w:pPr>
              <w:rPr>
                <w:ins w:id="179" w:author="Author"/>
                <w:rFonts w:ascii="Arial" w:hAnsi="Arial" w:cs="Arial"/>
                <w:b/>
                <w:bCs/>
                <w:szCs w:val="22"/>
              </w:rPr>
            </w:pPr>
            <w:ins w:id="180" w:author="Author">
              <w:r w:rsidRPr="00F35A74">
                <w:rPr>
                  <w:rFonts w:ascii="Arial" w:hAnsi="Arial" w:cs="Arial"/>
                  <w:b/>
                  <w:bCs/>
                  <w:szCs w:val="22"/>
                </w:rPr>
                <w:t>“Gated Application Window”</w:t>
              </w:r>
            </w:ins>
          </w:p>
        </w:tc>
        <w:tc>
          <w:tcPr>
            <w:tcW w:w="7625" w:type="dxa"/>
          </w:tcPr>
          <w:p w14:paraId="4D2C8F74" w14:textId="77777777" w:rsidR="00941397" w:rsidRPr="00F35A74" w:rsidRDefault="00941397" w:rsidP="00941397">
            <w:pPr>
              <w:jc w:val="both"/>
              <w:rPr>
                <w:ins w:id="181" w:author="Author"/>
                <w:rFonts w:ascii="Arial" w:hAnsi="Arial" w:cs="Arial"/>
                <w:szCs w:val="22"/>
              </w:rPr>
            </w:pPr>
            <w:ins w:id="182"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183" w:author="Author"/>
                <w:rFonts w:ascii="Arial" w:hAnsi="Arial" w:cs="Arial"/>
                <w:szCs w:val="22"/>
              </w:rPr>
            </w:pPr>
          </w:p>
        </w:tc>
      </w:tr>
      <w:tr w:rsidR="00E60905" w14:paraId="4CAE607B" w14:textId="77777777" w:rsidTr="00E43116">
        <w:trPr>
          <w:gridAfter w:val="1"/>
          <w:wAfter w:w="29" w:type="dxa"/>
          <w:trHeight w:val="300"/>
          <w:ins w:id="184" w:author="Author"/>
        </w:trPr>
        <w:tc>
          <w:tcPr>
            <w:tcW w:w="2695" w:type="dxa"/>
          </w:tcPr>
          <w:p w14:paraId="6CD48A48" w14:textId="71EA13EC" w:rsidR="00E60905" w:rsidRPr="00F35A74" w:rsidRDefault="00E60905" w:rsidP="00E60905">
            <w:pPr>
              <w:rPr>
                <w:ins w:id="185" w:author="Author"/>
                <w:rFonts w:ascii="Arial" w:hAnsi="Arial" w:cs="Arial"/>
                <w:b/>
                <w:bCs/>
                <w:szCs w:val="22"/>
              </w:rPr>
            </w:pPr>
            <w:ins w:id="186"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187" w:author="Author"/>
                <w:rFonts w:ascii="Arial" w:hAnsi="Arial" w:cs="Arial"/>
                <w:szCs w:val="22"/>
              </w:rPr>
            </w:pPr>
            <w:ins w:id="188"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189" w:author="Author"/>
                <w:rFonts w:ascii="Arial" w:hAnsi="Arial" w:cs="Arial"/>
                <w:szCs w:val="22"/>
              </w:rPr>
            </w:pPr>
          </w:p>
        </w:tc>
      </w:tr>
      <w:tr w:rsidR="00F45F58" w14:paraId="68B787B6" w14:textId="77777777" w:rsidTr="00E43116">
        <w:trPr>
          <w:gridAfter w:val="1"/>
          <w:wAfter w:w="29" w:type="dxa"/>
          <w:trHeight w:val="300"/>
          <w:ins w:id="190" w:author="Author"/>
        </w:trPr>
        <w:tc>
          <w:tcPr>
            <w:tcW w:w="2695" w:type="dxa"/>
          </w:tcPr>
          <w:p w14:paraId="15C0A334" w14:textId="2D53DC18" w:rsidR="00F45F58" w:rsidRPr="00F35A74" w:rsidRDefault="00F45F58" w:rsidP="00F45F58">
            <w:pPr>
              <w:rPr>
                <w:ins w:id="191" w:author="Author"/>
                <w:rFonts w:ascii="Arial" w:hAnsi="Arial" w:cs="Arial"/>
                <w:b/>
                <w:bCs/>
                <w:szCs w:val="22"/>
              </w:rPr>
            </w:pPr>
            <w:ins w:id="192"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193" w:author="Author"/>
                <w:rFonts w:ascii="Arial" w:hAnsi="Arial" w:cs="Arial"/>
                <w:szCs w:val="22"/>
              </w:rPr>
            </w:pPr>
            <w:ins w:id="19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195" w:author="Author"/>
                <w:rFonts w:ascii="Arial" w:hAnsi="Arial" w:cs="Arial"/>
                <w:szCs w:val="22"/>
              </w:rPr>
            </w:pPr>
          </w:p>
        </w:tc>
      </w:tr>
      <w:tr w:rsidR="00C5095B" w14:paraId="0B1C56C5" w14:textId="77777777" w:rsidTr="00E43116">
        <w:trPr>
          <w:gridAfter w:val="1"/>
          <w:wAfter w:w="29" w:type="dxa"/>
          <w:trHeight w:val="300"/>
          <w:ins w:id="196" w:author="Author"/>
        </w:trPr>
        <w:tc>
          <w:tcPr>
            <w:tcW w:w="2695" w:type="dxa"/>
          </w:tcPr>
          <w:p w14:paraId="66DDF5D4" w14:textId="4D0511F7" w:rsidR="00C5095B" w:rsidRPr="00C72C6F" w:rsidRDefault="00D73E27" w:rsidP="00F45F58">
            <w:pPr>
              <w:rPr>
                <w:ins w:id="197" w:author="Author"/>
                <w:rFonts w:ascii="Arial" w:hAnsi="Arial" w:cs="Arial"/>
                <w:b/>
                <w:bCs/>
                <w:szCs w:val="22"/>
              </w:rPr>
            </w:pPr>
            <w:ins w:id="198" w:author="Author">
              <w:r w:rsidRPr="00C72C6F">
                <w:rPr>
                  <w:rFonts w:ascii="Arial" w:hAnsi="Arial" w:cs="Arial"/>
                  <w:b/>
                  <w:bCs/>
                  <w:szCs w:val="22"/>
                </w:rPr>
                <w:t>“Gated Methodologies”</w:t>
              </w:r>
            </w:ins>
          </w:p>
        </w:tc>
        <w:tc>
          <w:tcPr>
            <w:tcW w:w="7625" w:type="dxa"/>
          </w:tcPr>
          <w:p w14:paraId="0C39EDAD" w14:textId="77777777" w:rsidR="00A9323E" w:rsidRPr="00C72C6F" w:rsidRDefault="00A9323E" w:rsidP="00A9323E">
            <w:pPr>
              <w:jc w:val="both"/>
              <w:rPr>
                <w:ins w:id="199" w:author="Author"/>
                <w:rFonts w:ascii="Arial" w:hAnsi="Arial" w:cs="Arial"/>
                <w:szCs w:val="22"/>
              </w:rPr>
            </w:pPr>
            <w:ins w:id="200" w:author="Author">
              <w:r w:rsidRPr="00C72C6F">
                <w:rPr>
                  <w:rFonts w:ascii="Arial" w:hAnsi="Arial" w:cs="Arial"/>
                  <w:szCs w:val="22"/>
                </w:rPr>
                <w:t xml:space="preserve">the </w:t>
              </w:r>
              <w:r w:rsidRPr="00C72C6F">
                <w:rPr>
                  <w:rFonts w:ascii="Arial" w:hAnsi="Arial" w:cs="Arial"/>
                  <w:b/>
                  <w:bCs/>
                  <w:szCs w:val="22"/>
                </w:rPr>
                <w:t>Gate 2 Criteria Methodology</w:t>
              </w:r>
              <w:r w:rsidRPr="00C72C6F">
                <w:rPr>
                  <w:rFonts w:ascii="Arial" w:hAnsi="Arial" w:cs="Arial"/>
                  <w:szCs w:val="22"/>
                </w:rPr>
                <w:t xml:space="preserve">, </w:t>
              </w:r>
              <w:r w:rsidRPr="00C72C6F">
                <w:rPr>
                  <w:rFonts w:ascii="Arial" w:hAnsi="Arial" w:cs="Arial"/>
                  <w:b/>
                  <w:bCs/>
                  <w:szCs w:val="22"/>
                </w:rPr>
                <w:t>Connection Network Design Methodology</w:t>
              </w:r>
              <w:r w:rsidRPr="00C72C6F">
                <w:rPr>
                  <w:rFonts w:ascii="Arial" w:hAnsi="Arial" w:cs="Arial"/>
                  <w:szCs w:val="22"/>
                </w:rPr>
                <w:t xml:space="preserve"> and </w:t>
              </w:r>
              <w:r w:rsidRPr="00C72C6F">
                <w:rPr>
                  <w:rFonts w:ascii="Arial" w:hAnsi="Arial" w:cs="Arial"/>
                  <w:b/>
                  <w:bCs/>
                  <w:szCs w:val="22"/>
                </w:rPr>
                <w:t>Project Designation Methodology</w:t>
              </w:r>
              <w:r w:rsidRPr="00C72C6F">
                <w:rPr>
                  <w:rFonts w:ascii="Arial" w:hAnsi="Arial" w:cs="Arial"/>
                  <w:szCs w:val="22"/>
                </w:rPr>
                <w:t>;</w:t>
              </w:r>
            </w:ins>
          </w:p>
          <w:p w14:paraId="6C2CBB5A" w14:textId="77777777" w:rsidR="00C5095B" w:rsidRPr="00C72C6F" w:rsidRDefault="00C5095B" w:rsidP="00EB4F70">
            <w:pPr>
              <w:jc w:val="both"/>
              <w:rPr>
                <w:ins w:id="201" w:author="Author"/>
                <w:rFonts w:ascii="Arial" w:hAnsi="Arial" w:cs="Arial"/>
                <w:szCs w:val="22"/>
              </w:rPr>
            </w:pPr>
          </w:p>
        </w:tc>
      </w:tr>
      <w:tr w:rsidR="004477FC" w14:paraId="35EB057E" w14:textId="77777777" w:rsidTr="00E43116">
        <w:trPr>
          <w:gridAfter w:val="1"/>
          <w:wAfter w:w="29" w:type="dxa"/>
          <w:trHeight w:val="300"/>
          <w:ins w:id="202" w:author="Author"/>
        </w:trPr>
        <w:tc>
          <w:tcPr>
            <w:tcW w:w="2695" w:type="dxa"/>
          </w:tcPr>
          <w:p w14:paraId="3FCE895D" w14:textId="0215F4E9" w:rsidR="004477FC" w:rsidRPr="00F35A74" w:rsidRDefault="004477FC" w:rsidP="004477FC">
            <w:pPr>
              <w:rPr>
                <w:ins w:id="203" w:author="Author"/>
                <w:rFonts w:ascii="Arial" w:hAnsi="Arial" w:cs="Arial"/>
                <w:b/>
                <w:bCs/>
                <w:szCs w:val="22"/>
              </w:rPr>
            </w:pPr>
            <w:ins w:id="204"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205" w:author="Author"/>
                <w:rFonts w:ascii="Arial" w:hAnsi="Arial" w:cs="Arial"/>
                <w:szCs w:val="22"/>
              </w:rPr>
            </w:pPr>
            <w:ins w:id="206"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07" w:author="Author"/>
                <w:rFonts w:ascii="Arial" w:hAnsi="Arial" w:cs="Arial"/>
                <w:szCs w:val="22"/>
              </w:rPr>
            </w:pPr>
          </w:p>
        </w:tc>
      </w:tr>
      <w:tr w:rsidR="00106847" w14:paraId="2EDFF2C2" w14:textId="77777777" w:rsidTr="00E43116">
        <w:trPr>
          <w:gridAfter w:val="1"/>
          <w:wAfter w:w="29" w:type="dxa"/>
          <w:trHeight w:val="300"/>
          <w:ins w:id="208" w:author="Author"/>
        </w:trPr>
        <w:tc>
          <w:tcPr>
            <w:tcW w:w="2695" w:type="dxa"/>
          </w:tcPr>
          <w:p w14:paraId="5C271420" w14:textId="75409911" w:rsidR="00106847" w:rsidRPr="00F35A74" w:rsidRDefault="00106847" w:rsidP="00106847">
            <w:pPr>
              <w:rPr>
                <w:ins w:id="209" w:author="Author"/>
                <w:rFonts w:ascii="Arial" w:hAnsi="Arial" w:cs="Arial"/>
                <w:b/>
                <w:bCs/>
                <w:szCs w:val="22"/>
              </w:rPr>
            </w:pPr>
            <w:ins w:id="210"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11" w:author="Author"/>
                <w:rFonts w:ascii="Arial" w:hAnsi="Arial" w:cs="Arial"/>
                <w:szCs w:val="22"/>
              </w:rPr>
            </w:pPr>
            <w:ins w:id="212"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13" w:author="Author"/>
                <w:rFonts w:ascii="Arial" w:hAnsi="Arial" w:cs="Arial"/>
                <w:szCs w:val="22"/>
              </w:rPr>
            </w:pPr>
          </w:p>
          <w:p w14:paraId="623BE57E" w14:textId="77777777" w:rsidR="009A08A8" w:rsidRPr="00F35A74" w:rsidRDefault="009A08A8" w:rsidP="00106847">
            <w:pPr>
              <w:jc w:val="both"/>
              <w:rPr>
                <w:ins w:id="214" w:author="Author"/>
                <w:rFonts w:ascii="Arial" w:hAnsi="Arial" w:cs="Arial"/>
                <w:szCs w:val="22"/>
              </w:rPr>
            </w:pPr>
          </w:p>
        </w:tc>
      </w:tr>
      <w:tr w:rsidR="009A08A8" w14:paraId="23FF9E84" w14:textId="77777777" w:rsidTr="00E43116">
        <w:trPr>
          <w:gridAfter w:val="1"/>
          <w:wAfter w:w="29" w:type="dxa"/>
          <w:trHeight w:val="300"/>
          <w:ins w:id="215" w:author="Author"/>
        </w:trPr>
        <w:tc>
          <w:tcPr>
            <w:tcW w:w="2695" w:type="dxa"/>
          </w:tcPr>
          <w:p w14:paraId="4A4A2FA8" w14:textId="77777777" w:rsidR="00760016" w:rsidRPr="00F35A74" w:rsidRDefault="00760016" w:rsidP="00760016">
            <w:pPr>
              <w:rPr>
                <w:ins w:id="216" w:author="Author"/>
                <w:rFonts w:ascii="Arial" w:hAnsi="Arial" w:cs="Arial"/>
                <w:szCs w:val="22"/>
              </w:rPr>
            </w:pPr>
            <w:ins w:id="217"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18" w:author="Author"/>
                <w:rFonts w:ascii="Arial" w:hAnsi="Arial" w:cs="Arial"/>
                <w:b/>
                <w:bCs/>
                <w:szCs w:val="22"/>
              </w:rPr>
            </w:pPr>
          </w:p>
        </w:tc>
        <w:tc>
          <w:tcPr>
            <w:tcW w:w="7625" w:type="dxa"/>
          </w:tcPr>
          <w:p w14:paraId="7F3449CB" w14:textId="77777777" w:rsidR="00705F42" w:rsidRPr="00F35A74" w:rsidRDefault="00705F42" w:rsidP="00705F42">
            <w:pPr>
              <w:jc w:val="both"/>
              <w:rPr>
                <w:ins w:id="219" w:author="Author"/>
                <w:rFonts w:ascii="Arial" w:hAnsi="Arial" w:cs="Arial"/>
                <w:szCs w:val="22"/>
              </w:rPr>
            </w:pPr>
            <w:ins w:id="220"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21" w:author="Author"/>
                <w:rFonts w:ascii="Arial" w:hAnsi="Arial" w:cs="Arial"/>
                <w:szCs w:val="22"/>
              </w:rPr>
            </w:pPr>
          </w:p>
        </w:tc>
      </w:tr>
      <w:tr w:rsidR="00315FEF" w14:paraId="76C12DAE" w14:textId="77777777" w:rsidTr="00E43116">
        <w:trPr>
          <w:gridAfter w:val="1"/>
          <w:wAfter w:w="29" w:type="dxa"/>
          <w:trHeight w:val="300"/>
          <w:ins w:id="222" w:author="Author"/>
        </w:trPr>
        <w:tc>
          <w:tcPr>
            <w:tcW w:w="2695" w:type="dxa"/>
          </w:tcPr>
          <w:p w14:paraId="7AD5FE07" w14:textId="3B22C00B" w:rsidR="00315FEF" w:rsidRPr="00F35A74" w:rsidRDefault="00315FEF" w:rsidP="00315FEF">
            <w:pPr>
              <w:rPr>
                <w:ins w:id="223" w:author="Author"/>
                <w:rFonts w:ascii="Arial" w:hAnsi="Arial" w:cs="Arial"/>
                <w:szCs w:val="22"/>
              </w:rPr>
            </w:pPr>
            <w:ins w:id="224" w:author="Author">
              <w:r w:rsidRPr="00F35A74">
                <w:rPr>
                  <w:rFonts w:ascii="Arial" w:hAnsi="Arial" w:cs="Arial"/>
                  <w:b/>
                  <w:bCs/>
                  <w:szCs w:val="22"/>
                </w:rPr>
                <w:t xml:space="preserve">“Gated Modification Offer” </w:t>
              </w:r>
            </w:ins>
          </w:p>
        </w:tc>
        <w:tc>
          <w:tcPr>
            <w:tcW w:w="7625" w:type="dxa"/>
          </w:tcPr>
          <w:p w14:paraId="068ABC91" w14:textId="77777777" w:rsidR="00B27BBA" w:rsidRPr="00F35A74" w:rsidRDefault="00B27BBA" w:rsidP="00B27BBA">
            <w:pPr>
              <w:jc w:val="both"/>
              <w:rPr>
                <w:ins w:id="225" w:author="Author"/>
                <w:rFonts w:ascii="Arial" w:hAnsi="Arial" w:cs="Arial"/>
                <w:szCs w:val="22"/>
              </w:rPr>
            </w:pPr>
            <w:ins w:id="226"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27" w:author="Author"/>
                <w:rFonts w:ascii="Arial" w:hAnsi="Arial" w:cs="Arial"/>
                <w:szCs w:val="22"/>
              </w:rPr>
            </w:pPr>
          </w:p>
        </w:tc>
      </w:tr>
      <w:tr w:rsidR="00103B64" w14:paraId="3F0445F3" w14:textId="77777777" w:rsidTr="00E43116">
        <w:trPr>
          <w:gridAfter w:val="1"/>
          <w:wAfter w:w="29" w:type="dxa"/>
          <w:trHeight w:val="300"/>
          <w:ins w:id="228" w:author="Author"/>
        </w:trPr>
        <w:tc>
          <w:tcPr>
            <w:tcW w:w="2695" w:type="dxa"/>
          </w:tcPr>
          <w:p w14:paraId="1D8B5AA4" w14:textId="3F2FD0F3" w:rsidR="00103B64" w:rsidRPr="00F35A74" w:rsidRDefault="00103B64" w:rsidP="00103B64">
            <w:pPr>
              <w:rPr>
                <w:ins w:id="229" w:author="Author"/>
                <w:rFonts w:ascii="Arial" w:hAnsi="Arial" w:cs="Arial"/>
                <w:b/>
                <w:bCs/>
                <w:szCs w:val="22"/>
              </w:rPr>
            </w:pPr>
            <w:ins w:id="230"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31" w:author="Author"/>
                <w:rFonts w:ascii="Arial" w:hAnsi="Arial" w:cs="Arial"/>
                <w:szCs w:val="22"/>
              </w:rPr>
            </w:pPr>
            <w:ins w:id="232"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00E43116">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E43116">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E43116">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E43116">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E43116">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E43116">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E43116">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E43116">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E43116">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E43116">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E43116">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E43116">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E43116">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E43116">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E43116">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E43116">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E43116">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E43116">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8A308A" w14:paraId="7280CF1D" w14:textId="77777777" w:rsidTr="00E43116">
        <w:trPr>
          <w:gridAfter w:val="1"/>
          <w:wAfter w:w="29" w:type="dxa"/>
          <w:trHeight w:val="300"/>
          <w:ins w:id="233" w:author="Author"/>
        </w:trPr>
        <w:tc>
          <w:tcPr>
            <w:tcW w:w="2695" w:type="dxa"/>
          </w:tcPr>
          <w:p w14:paraId="51BAB5CA" w14:textId="411D2F87" w:rsidR="008A308A" w:rsidRPr="00962E34" w:rsidRDefault="00887907" w:rsidP="00103B64">
            <w:pPr>
              <w:pStyle w:val="BodyText"/>
              <w:spacing w:line="240" w:lineRule="atLeast"/>
              <w:rPr>
                <w:ins w:id="234" w:author="Author"/>
                <w:rFonts w:ascii="Arial" w:hAnsi="Arial" w:cs="Arial"/>
                <w:b/>
                <w:bCs/>
              </w:rPr>
            </w:pPr>
            <w:ins w:id="235" w:author="Author">
              <w:r w:rsidRPr="00962E34">
                <w:rPr>
                  <w:rFonts w:ascii="Arial" w:hAnsi="Arial" w:cs="Arial"/>
                  <w:b/>
                  <w:bCs/>
                  <w:szCs w:val="22"/>
                </w:rPr>
                <w:t>“Guidance Documents”</w:t>
              </w:r>
            </w:ins>
          </w:p>
        </w:tc>
        <w:tc>
          <w:tcPr>
            <w:tcW w:w="7625" w:type="dxa"/>
          </w:tcPr>
          <w:p w14:paraId="02DCFA73" w14:textId="21405AC3" w:rsidR="008A308A" w:rsidRPr="00962E34" w:rsidRDefault="00962E34" w:rsidP="00962E34">
            <w:pPr>
              <w:jc w:val="both"/>
              <w:rPr>
                <w:ins w:id="236" w:author="Author"/>
                <w:rFonts w:ascii="Arial" w:hAnsi="Arial" w:cs="Arial"/>
                <w:szCs w:val="22"/>
              </w:rPr>
            </w:pPr>
            <w:ins w:id="237" w:author="Author">
              <w:r w:rsidRPr="00962E34">
                <w:rPr>
                  <w:rFonts w:ascii="Arial" w:hAnsi="Arial" w:cs="Arial"/>
                  <w:szCs w:val="22"/>
                </w:rPr>
                <w:t xml:space="preserve">the </w:t>
              </w:r>
              <w:r w:rsidRPr="00962E34">
                <w:rPr>
                  <w:rFonts w:ascii="Arial" w:hAnsi="Arial" w:cs="Arial"/>
                  <w:b/>
                  <w:bCs/>
                  <w:szCs w:val="22"/>
                </w:rPr>
                <w:t>Gated Modification Application</w:t>
              </w:r>
              <w:r w:rsidRPr="00962E34">
                <w:rPr>
                  <w:rFonts w:ascii="Arial" w:hAnsi="Arial" w:cs="Arial"/>
                  <w:szCs w:val="22"/>
                </w:rPr>
                <w:t xml:space="preserve">, </w:t>
              </w:r>
              <w:r w:rsidRPr="00962E34">
                <w:rPr>
                  <w:rFonts w:ascii="Arial" w:hAnsi="Arial" w:cs="Arial"/>
                  <w:b/>
                  <w:bCs/>
                  <w:szCs w:val="22"/>
                </w:rPr>
                <w:t>LoA Guidance</w:t>
              </w:r>
              <w:r w:rsidRPr="00962E34">
                <w:rPr>
                  <w:rFonts w:ascii="Arial" w:hAnsi="Arial" w:cs="Arial"/>
                  <w:szCs w:val="22"/>
                </w:rPr>
                <w:t xml:space="preserve">, </w:t>
              </w:r>
              <w:r w:rsidRPr="00962E34">
                <w:rPr>
                  <w:rFonts w:ascii="Arial" w:hAnsi="Arial" w:cs="Arial"/>
                  <w:b/>
                  <w:bCs/>
                  <w:szCs w:val="22"/>
                </w:rPr>
                <w:t>Queue Management Guidance</w:t>
              </w:r>
              <w:r w:rsidRPr="00962E34">
                <w:rPr>
                  <w:rFonts w:ascii="Arial" w:hAnsi="Arial" w:cs="Arial"/>
                  <w:szCs w:val="22"/>
                </w:rPr>
                <w:t>,</w:t>
              </w:r>
              <w:r w:rsidRPr="00962E34">
                <w:rPr>
                  <w:rFonts w:ascii="Arial" w:hAnsi="Arial" w:cs="Arial"/>
                  <w:b/>
                  <w:bCs/>
                  <w:szCs w:val="22"/>
                </w:rPr>
                <w:t xml:space="preserve"> Modification Guidance and Material Technology Change Guidance</w:t>
              </w:r>
              <w:r w:rsidRPr="00962E34">
                <w:rPr>
                  <w:rFonts w:ascii="Arial" w:hAnsi="Arial" w:cs="Arial"/>
                  <w:szCs w:val="22"/>
                </w:rPr>
                <w:t xml:space="preserve">; </w:t>
              </w:r>
            </w:ins>
            <w:r>
              <w:rPr>
                <w:rFonts w:ascii="Arial" w:hAnsi="Arial" w:cs="Arial"/>
                <w:szCs w:val="22"/>
              </w:rPr>
              <w:br/>
            </w:r>
          </w:p>
        </w:tc>
      </w:tr>
      <w:tr w:rsidR="00103B64" w14:paraId="2E871F4F" w14:textId="77777777" w:rsidTr="00E43116">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38" w:name="_DV_C133"/>
            <w:r>
              <w:rPr>
                <w:rFonts w:ascii="Arial" w:hAnsi="Arial" w:cs="Arial"/>
                <w:b/>
                <w:bCs/>
              </w:rPr>
              <w:t>"HH Base Percentage"</w:t>
            </w:r>
            <w:bookmarkEnd w:id="238"/>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39" w:name="_BPDCI_55"/>
            <w:r w:rsidRPr="00BD656E">
              <w:rPr>
                <w:rFonts w:ascii="Arial" w:hAnsi="Arial" w:cs="Arial"/>
              </w:rPr>
              <w:t xml:space="preserve">Section 3, </w:t>
            </w:r>
            <w:bookmarkEnd w:id="239"/>
            <w:r w:rsidRPr="00BD656E">
              <w:rPr>
                <w:rFonts w:ascii="Arial" w:hAnsi="Arial" w:cs="Arial"/>
              </w:rPr>
              <w:t>Appendix 2</w:t>
            </w:r>
            <w:bookmarkStart w:id="240" w:name="_BPDCD_56"/>
            <w:r w:rsidRPr="00BD656E">
              <w:rPr>
                <w:rFonts w:ascii="Arial" w:hAnsi="Arial" w:cs="Arial"/>
              </w:rPr>
              <w:t>;</w:t>
            </w:r>
            <w:bookmarkEnd w:id="240"/>
          </w:p>
        </w:tc>
      </w:tr>
      <w:tr w:rsidR="00103B64" w14:paraId="246DEF9B" w14:textId="77777777" w:rsidTr="00E43116">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41" w:name="_BPDCD_57"/>
            <w:r w:rsidRPr="00BD656E">
              <w:rPr>
                <w:rFonts w:ascii="Arial" w:hAnsi="Arial" w:cs="Arial"/>
              </w:rPr>
              <w:t xml:space="preserve">; </w:t>
            </w:r>
            <w:bookmarkEnd w:id="241"/>
          </w:p>
        </w:tc>
      </w:tr>
      <w:tr w:rsidR="00103B64" w14:paraId="6165C19D" w14:textId="77777777" w:rsidTr="00E43116">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42" w:name="_BPDCD_58"/>
            <w:r w:rsidRPr="00BD656E">
              <w:rPr>
                <w:rFonts w:ascii="Arial Bold" w:hAnsi="Arial Bold" w:cs="Arial"/>
                <w:b/>
              </w:rPr>
              <w:t>;</w:t>
            </w:r>
            <w:bookmarkEnd w:id="242"/>
          </w:p>
        </w:tc>
      </w:tr>
      <w:tr w:rsidR="00103B64" w14:paraId="1ABCBE3D" w14:textId="77777777" w:rsidTr="00E43116">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E43116">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E43116">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E43116">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E43116">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E43116">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E43116">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E43116">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E43116">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00E43116">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E43116">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E43116">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E43116">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E43116">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E43116">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E43116">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E43116">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E43116">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E43116">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43" w:name="_BPDCD_63"/>
            <w:r w:rsidRPr="004D379C">
              <w:rPr>
                <w:rFonts w:ascii="Arial" w:hAnsi="Arial" w:cs="Arial"/>
              </w:rPr>
              <w:t xml:space="preserve">means </w:t>
            </w:r>
            <w:bookmarkEnd w:id="243"/>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E43116">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E43116">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E43116">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44" w:name="_BPDCD_64"/>
            <w:r w:rsidRPr="004D379C">
              <w:rPr>
                <w:rFonts w:ascii="Arial" w:hAnsi="Arial" w:cs="Arial"/>
              </w:rPr>
              <w:t>3.16.2</w:t>
            </w:r>
            <w:bookmarkEnd w:id="244"/>
            <w:r w:rsidRPr="004D379C">
              <w:rPr>
                <w:rFonts w:ascii="Arial" w:hAnsi="Arial" w:cs="Arial"/>
              </w:rPr>
              <w:t xml:space="preserve">; </w:t>
            </w:r>
          </w:p>
        </w:tc>
      </w:tr>
      <w:tr w:rsidR="00103B64" w14:paraId="30A0A950" w14:textId="77777777" w:rsidTr="00E43116">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45" w:name="_BPDCD_65"/>
            <w:r w:rsidRPr="004D379C">
              <w:rPr>
                <w:rFonts w:ascii="Arial" w:hAnsi="Arial" w:cs="Arial"/>
              </w:rPr>
              <w:t>3.13.4</w:t>
            </w:r>
            <w:bookmarkEnd w:id="245"/>
            <w:r w:rsidRPr="004D379C">
              <w:rPr>
                <w:rFonts w:ascii="Arial" w:hAnsi="Arial" w:cs="Arial"/>
              </w:rPr>
              <w:t>;</w:t>
            </w:r>
            <w:r w:rsidRPr="004D379C">
              <w:rPr>
                <w:rFonts w:ascii="Arial" w:hAnsi="Arial" w:cs="Arial"/>
              </w:rPr>
              <w:br/>
            </w:r>
          </w:p>
        </w:tc>
      </w:tr>
      <w:tr w:rsidR="00103B64" w14:paraId="639280E0" w14:textId="77777777" w:rsidTr="00E43116">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E43116">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E43116">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00E43116">
        <w:trPr>
          <w:gridAfter w:val="1"/>
          <w:wAfter w:w="29" w:type="dxa"/>
          <w:trHeight w:val="300"/>
          <w:ins w:id="246" w:author="Author"/>
        </w:trPr>
        <w:tc>
          <w:tcPr>
            <w:tcW w:w="2695" w:type="dxa"/>
          </w:tcPr>
          <w:p w14:paraId="060DFFDF" w14:textId="28D36601" w:rsidR="00226446" w:rsidRPr="00F7651E" w:rsidRDefault="00226446" w:rsidP="00226446">
            <w:pPr>
              <w:spacing w:after="240"/>
              <w:rPr>
                <w:ins w:id="247" w:author="Author"/>
                <w:rFonts w:ascii="Arial" w:hAnsi="Arial" w:cs="Arial"/>
                <w:b/>
                <w:szCs w:val="22"/>
                <w:lang w:eastAsia="en-GB"/>
              </w:rPr>
            </w:pPr>
            <w:ins w:id="248" w:author="Author">
              <w:r w:rsidRPr="00F35A74">
                <w:rPr>
                  <w:rFonts w:ascii="Arial" w:hAnsi="Arial" w:cs="Arial"/>
                  <w:b/>
                  <w:bCs/>
                  <w:szCs w:val="22"/>
                </w:rPr>
                <w:t>“Installed Capacity”</w:t>
              </w:r>
            </w:ins>
          </w:p>
        </w:tc>
        <w:tc>
          <w:tcPr>
            <w:tcW w:w="7625" w:type="dxa"/>
          </w:tcPr>
          <w:p w14:paraId="621DBAE4" w14:textId="068B63EC" w:rsidR="00226446" w:rsidRPr="00F96CF5" w:rsidRDefault="009C17F6" w:rsidP="00226446">
            <w:pPr>
              <w:autoSpaceDE w:val="0"/>
              <w:autoSpaceDN w:val="0"/>
              <w:adjustRightInd w:val="0"/>
              <w:rPr>
                <w:ins w:id="249" w:author="Author"/>
                <w:rFonts w:ascii="Arial" w:hAnsi="Arial" w:cs="Arial"/>
                <w:szCs w:val="22"/>
                <w:lang w:eastAsia="en-GB"/>
              </w:rPr>
            </w:pPr>
            <w:ins w:id="250"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00E43116">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E43116">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E43116">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E43116">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E43116">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E43116">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E43116">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w:t>
            </w:r>
            <w:proofErr w:type="spellStart"/>
            <w:r w:rsidRPr="5659255A">
              <w:rPr>
                <w:rFonts w:ascii="Arial" w:hAnsi="Arial" w:cs="Arial"/>
              </w:rPr>
              <w:t>PTt</w:t>
            </w:r>
            <w:proofErr w:type="spellEnd"/>
            <w:r w:rsidRPr="5659255A">
              <w:rPr>
                <w:rFonts w:ascii="Arial" w:hAnsi="Arial" w:cs="Arial"/>
              </w:rPr>
              <w:t>);</w:t>
            </w:r>
          </w:p>
        </w:tc>
      </w:tr>
      <w:tr w:rsidR="00226446" w14:paraId="7F1DF725" w14:textId="77777777" w:rsidTr="00E43116">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E43116">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E43116">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E43116">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E43116">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E43116">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E43116">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E43116">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E43116">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E43116">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E43116">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E43116">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E43116">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solely as a result of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E43116">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25.25pt" o:ole="">
                  <v:imagedata r:id="rId16" o:title=""/>
                </v:shape>
                <o:OLEObject Type="Embed" ProgID="Equation.3" ShapeID="_x0000_i1025" DrawAspect="Content" ObjectID="_1792327746"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6pt;height:54.25pt" o:ole="">
                  <v:imagedata r:id="rId18" o:title=""/>
                </v:shape>
                <o:OLEObject Type="Embed" ProgID="Equation.3" ShapeID="_x0000_i1026" DrawAspect="Content" ObjectID="_1792327747"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proofErr w:type="spellStart"/>
            <w:r w:rsidRPr="006A707F">
              <w:rPr>
                <w:rFonts w:ascii="Arial" w:hAnsi="Arial" w:cs="Arial"/>
              </w:rPr>
              <w:t>i</w:t>
            </w:r>
            <w:proofErr w:type="spellEnd"/>
            <w:r w:rsidRPr="006A707F">
              <w:rPr>
                <w:rFonts w:ascii="Arial" w:hAnsi="Arial" w:cs="Arial"/>
              </w:rPr>
              <w:t xml:space="preserve">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9pt;height:53.75pt" o:ole="">
                  <v:imagedata r:id="rId27" o:title=""/>
                </v:shape>
                <o:OLEObject Type="Embed" ProgID="Equation.3" ShapeID="_x0000_i1027" DrawAspect="Content" ObjectID="_1792327748"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51" w:name="OLE_LINK1"/>
            <w:r w:rsidRPr="006A707F">
              <w:rPr>
                <w:rFonts w:ascii="Arial" w:hAnsi="Arial" w:cs="Arial"/>
                <w:b/>
              </w:rPr>
              <w:t>Relevant Interruption</w:t>
            </w:r>
            <w:bookmarkEnd w:id="251"/>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E43116">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w:t>
            </w:r>
            <w:proofErr w:type="spellStart"/>
            <w:r w:rsidRPr="5659255A">
              <w:rPr>
                <w:rFonts w:ascii="Arial" w:hAnsi="Arial" w:cs="Arial"/>
                <w:lang w:eastAsia="en-GB"/>
              </w:rPr>
              <w:t>i</w:t>
            </w:r>
            <w:proofErr w:type="spellEnd"/>
            <w:r w:rsidRPr="5659255A">
              <w:rPr>
                <w:rFonts w:ascii="Arial" w:hAnsi="Arial" w:cs="Arial"/>
                <w:lang w:eastAsia="en-GB"/>
              </w:rPr>
              <w:t>)</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 xml:space="preserve">User Emergency </w:t>
            </w:r>
            <w:proofErr w:type="spellStart"/>
            <w:r w:rsidRPr="5659255A">
              <w:rPr>
                <w:rFonts w:ascii="Arial" w:hAnsi="Arial" w:cs="Arial"/>
                <w:b/>
                <w:bCs/>
                <w:lang w:eastAsia="en-GB"/>
              </w:rPr>
              <w:t>Deenergisation</w:t>
            </w:r>
            <w:proofErr w:type="spellEnd"/>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 xml:space="preserve">User Emergency </w:t>
            </w:r>
            <w:proofErr w:type="spellStart"/>
            <w:r w:rsidRPr="5659255A">
              <w:rPr>
                <w:rFonts w:ascii="Arial" w:hAnsi="Arial" w:cs="Arial"/>
                <w:b/>
                <w:bCs/>
                <w:lang w:eastAsia="en-GB"/>
              </w:rPr>
              <w:t>Denergisation</w:t>
            </w:r>
            <w:proofErr w:type="spellEnd"/>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proofErr w:type="spellStart"/>
            <w:r w:rsidRPr="00027F0D">
              <w:rPr>
                <w:rFonts w:ascii="Arial" w:hAnsi="Arial" w:cs="Arial"/>
                <w:bCs/>
                <w:szCs w:val="22"/>
                <w:lang w:eastAsia="en-GB"/>
              </w:rPr>
              <w:t>i</w:t>
            </w:r>
            <w:proofErr w:type="spellEnd"/>
            <w:r w:rsidRPr="00027F0D">
              <w:rPr>
                <w:rFonts w:ascii="Arial" w:hAnsi="Arial" w:cs="Arial"/>
                <w:bCs/>
                <w:szCs w:val="22"/>
                <w:lang w:eastAsia="en-GB"/>
              </w:rPr>
              <w:t>)</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w:t>
            </w:r>
            <w:proofErr w:type="spellStart"/>
            <w:r w:rsidRPr="00027F0D">
              <w:rPr>
                <w:rFonts w:ascii="Arial" w:hAnsi="Arial" w:cs="Arial"/>
                <w:szCs w:val="22"/>
                <w:lang w:eastAsia="en-GB"/>
              </w:rPr>
              <w:t>i</w:t>
            </w:r>
            <w:proofErr w:type="spellEnd"/>
            <w:r w:rsidRPr="00027F0D">
              <w:rPr>
                <w:rFonts w:ascii="Arial" w:hAnsi="Arial" w:cs="Arial"/>
                <w:szCs w:val="22"/>
                <w:lang w:eastAsia="en-GB"/>
              </w:rPr>
              <w:t xml:space="preserve">)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proofErr w:type="spellStart"/>
            <w:r w:rsidRPr="00027F0D">
              <w:rPr>
                <w:rFonts w:ascii="Arial" w:hAnsi="Arial" w:cs="Arial"/>
                <w:bCs/>
                <w:szCs w:val="22"/>
                <w:lang w:eastAsia="en-GB"/>
              </w:rPr>
              <w:t>i</w:t>
            </w:r>
            <w:proofErr w:type="spellEnd"/>
            <w:r w:rsidRPr="00027F0D">
              <w:rPr>
                <w:rFonts w:ascii="Arial" w:hAnsi="Arial" w:cs="Arial"/>
                <w:bCs/>
                <w:szCs w:val="22"/>
                <w:lang w:eastAsia="en-GB"/>
              </w:rPr>
              <w:t>)</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w:t>
            </w:r>
            <w:proofErr w:type="spellStart"/>
            <w:r w:rsidRPr="00027F0D">
              <w:rPr>
                <w:rFonts w:ascii="Arial" w:hAnsi="Arial" w:cs="Arial"/>
                <w:szCs w:val="22"/>
                <w:lang w:eastAsia="en-GB"/>
              </w:rPr>
              <w:t>i</w:t>
            </w:r>
            <w:proofErr w:type="spellEnd"/>
            <w:r w:rsidRPr="00027F0D">
              <w:rPr>
                <w:rFonts w:ascii="Arial" w:hAnsi="Arial" w:cs="Arial"/>
                <w:szCs w:val="22"/>
                <w:lang w:eastAsia="en-GB"/>
              </w:rPr>
              <w:t xml:space="preserve">)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E43116">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E43116">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E43116">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52" w:name="_DV_C135"/>
            <w:r>
              <w:rPr>
                <w:rFonts w:ascii="Arial" w:hAnsi="Arial" w:cs="Arial"/>
                <w:b/>
                <w:bCs/>
              </w:rPr>
              <w:t xml:space="preserve"> "Isolation"</w:t>
            </w:r>
            <w:bookmarkEnd w:id="252"/>
          </w:p>
        </w:tc>
        <w:tc>
          <w:tcPr>
            <w:tcW w:w="7625" w:type="dxa"/>
          </w:tcPr>
          <w:p w14:paraId="1BA25D57" w14:textId="77777777" w:rsidR="00226446" w:rsidRDefault="00226446" w:rsidP="00226446">
            <w:pPr>
              <w:pStyle w:val="BodyText"/>
              <w:jc w:val="both"/>
              <w:rPr>
                <w:rFonts w:ascii="Arial" w:hAnsi="Arial" w:cs="Arial"/>
                <w:color w:val="000000"/>
                <w:w w:val="0"/>
              </w:rPr>
            </w:pPr>
            <w:bookmarkStart w:id="253" w:name="_DV_C136"/>
            <w:r>
              <w:rPr>
                <w:rFonts w:ascii="Arial" w:hAnsi="Arial" w:cs="Arial"/>
              </w:rPr>
              <w:t xml:space="preserve">as defined in the </w:t>
            </w:r>
            <w:r>
              <w:rPr>
                <w:rFonts w:ascii="Arial" w:hAnsi="Arial" w:cs="Arial"/>
                <w:b/>
              </w:rPr>
              <w:t>Grid Code</w:t>
            </w:r>
            <w:r>
              <w:rPr>
                <w:rFonts w:ascii="Arial" w:hAnsi="Arial" w:cs="Arial"/>
              </w:rPr>
              <w:t>;</w:t>
            </w:r>
            <w:bookmarkEnd w:id="253"/>
          </w:p>
        </w:tc>
      </w:tr>
      <w:tr w:rsidR="00226446" w14:paraId="3C799188" w14:textId="77777777" w:rsidTr="00E43116">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E43116">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E43116">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E43116">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E43116">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E43116">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E43116">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E43116">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E43116">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54" w:name="_BPDCI_72"/>
            <w:r w:rsidRPr="004D379C">
              <w:rPr>
                <w:rFonts w:ascii="Arial" w:hAnsi="Arial" w:cs="Arial"/>
                <w:lang w:val="en-US"/>
              </w:rPr>
              <w:t>;</w:t>
            </w:r>
            <w:bookmarkEnd w:id="254"/>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E43116">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55" w:name="_BPDCD_73"/>
            <w:r w:rsidRPr="004D379C">
              <w:rPr>
                <w:rFonts w:ascii="Arial Bold" w:hAnsi="Arial Bold" w:cs="Arial"/>
                <w:b/>
                <w:lang w:val="en-US"/>
              </w:rPr>
              <w:t xml:space="preserve">The Company </w:t>
            </w:r>
            <w:bookmarkEnd w:id="255"/>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56" w:name="_BPDCI_75"/>
            <w:r w:rsidRPr="004D379C">
              <w:rPr>
                <w:rFonts w:ascii="Arial" w:hAnsi="Arial" w:cs="Arial"/>
                <w:lang w:val="en-US"/>
              </w:rPr>
              <w:t>;</w:t>
            </w:r>
            <w:bookmarkEnd w:id="256"/>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E43116">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57"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57"/>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58" w:name="_BPDCI_78"/>
            <w:r w:rsidRPr="004D379C">
              <w:rPr>
                <w:rFonts w:ascii="Arial" w:hAnsi="Arial" w:cs="Arial"/>
                <w:lang w:val="en-US"/>
              </w:rPr>
              <w:t>;</w:t>
            </w:r>
            <w:bookmarkEnd w:id="258"/>
          </w:p>
        </w:tc>
      </w:tr>
      <w:tr w:rsidR="00226446" w14:paraId="595E15A7" w14:textId="77777777" w:rsidTr="00E43116">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59" w:name="_BPDCD_79"/>
            <w:r w:rsidRPr="004D379C">
              <w:rPr>
                <w:rFonts w:ascii="Arial Bold" w:hAnsi="Arial Bold" w:cs="Arial"/>
                <w:b/>
                <w:lang w:val="en-US"/>
              </w:rPr>
              <w:t>The Company</w:t>
            </w:r>
            <w:bookmarkEnd w:id="259"/>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60" w:name="_BPDCI_81"/>
            <w:r w:rsidRPr="004D379C">
              <w:rPr>
                <w:rFonts w:ascii="Arial" w:hAnsi="Arial" w:cs="Arial"/>
                <w:color w:val="0000FF"/>
                <w:u w:val="single"/>
                <w:lang w:val="en-US"/>
              </w:rPr>
              <w:t>;</w:t>
            </w:r>
            <w:bookmarkEnd w:id="260"/>
          </w:p>
        </w:tc>
      </w:tr>
      <w:tr w:rsidR="00226446" w14:paraId="15402802" w14:textId="77777777" w:rsidTr="00E43116">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61" w:name="_BPDCD_82"/>
            <w:r w:rsidRPr="00F372DF">
              <w:rPr>
                <w:rFonts w:ascii="Arial" w:hAnsi="Arial" w:cs="Arial"/>
                <w:b/>
              </w:rPr>
              <w:t xml:space="preserve">The Company’s </w:t>
            </w:r>
            <w:bookmarkEnd w:id="261"/>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62" w:name="_BPDCI_84"/>
            <w:r w:rsidRPr="00F372DF">
              <w:rPr>
                <w:rFonts w:ascii="Arial" w:hAnsi="Arial" w:cs="Arial"/>
              </w:rPr>
              <w:t>;</w:t>
            </w:r>
            <w:bookmarkEnd w:id="262"/>
          </w:p>
        </w:tc>
      </w:tr>
      <w:tr w:rsidR="00226446" w14:paraId="7A2846F6" w14:textId="77777777" w:rsidTr="00E43116">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63" w:name="_BPDCI_86"/>
            <w:r w:rsidRPr="00F372DF">
              <w:rPr>
                <w:rFonts w:ascii="Arial" w:hAnsi="Arial" w:cs="Arial"/>
              </w:rPr>
              <w:t>;</w:t>
            </w:r>
            <w:bookmarkEnd w:id="263"/>
          </w:p>
        </w:tc>
      </w:tr>
      <w:tr w:rsidR="00226446" w14:paraId="3799B798" w14:textId="77777777" w:rsidTr="00E43116">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64" w:name="_BPDCD_87"/>
            <w:r w:rsidRPr="004D379C">
              <w:rPr>
                <w:rFonts w:ascii="Arial" w:hAnsi="Arial" w:cs="Arial"/>
                <w:lang w:val="en-US"/>
              </w:rPr>
              <w:t xml:space="preserve">an </w:t>
            </w:r>
            <w:bookmarkEnd w:id="264"/>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65" w:name="_BPDCI_89"/>
            <w:r w:rsidRPr="004D379C">
              <w:rPr>
                <w:rFonts w:ascii="Arial" w:hAnsi="Arial" w:cs="Arial"/>
                <w:lang w:val="en-US"/>
              </w:rPr>
              <w:t xml:space="preserve">; </w:t>
            </w:r>
            <w:r w:rsidRPr="004D379C">
              <w:rPr>
                <w:rFonts w:ascii="Arial" w:hAnsi="Arial" w:cs="Arial"/>
                <w:u w:val="double"/>
                <w:lang w:val="en-US"/>
              </w:rPr>
              <w:t xml:space="preserve"> </w:t>
            </w:r>
            <w:bookmarkEnd w:id="265"/>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E43116">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66" w:name="_BPDCD_90"/>
            <w:r w:rsidRPr="004D379C">
              <w:rPr>
                <w:rFonts w:ascii="Arial" w:hAnsi="Arial" w:cs="Arial"/>
                <w:b/>
              </w:rPr>
              <w:t>The Company’s</w:t>
            </w:r>
            <w:r w:rsidRPr="004D379C">
              <w:rPr>
                <w:rFonts w:ascii="Arial" w:hAnsi="Arial" w:cs="Arial"/>
                <w:b/>
                <w:u w:val="double"/>
              </w:rPr>
              <w:t xml:space="preserve"> </w:t>
            </w:r>
            <w:bookmarkEnd w:id="266"/>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67" w:name="_BPDCI_92"/>
            <w:r w:rsidRPr="00F372DF">
              <w:rPr>
                <w:rFonts w:ascii="Arial" w:hAnsi="Arial" w:cs="Arial"/>
              </w:rPr>
              <w:t>;</w:t>
            </w:r>
            <w:bookmarkEnd w:id="267"/>
          </w:p>
        </w:tc>
      </w:tr>
      <w:tr w:rsidR="00226446" w14:paraId="593F2E83" w14:textId="77777777" w:rsidTr="00E43116">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68" w:name="_BPDCI_94"/>
            <w:r w:rsidRPr="00F372DF">
              <w:rPr>
                <w:rFonts w:ascii="Arial" w:hAnsi="Arial" w:cs="Arial"/>
                <w:lang w:val="en-US"/>
              </w:rPr>
              <w:t>;</w:t>
            </w:r>
            <w:bookmarkEnd w:id="268"/>
          </w:p>
        </w:tc>
      </w:tr>
      <w:tr w:rsidR="00226446" w14:paraId="48EDF9CA" w14:textId="77777777" w:rsidTr="00E43116">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69" w:name="_BPDCD_95"/>
            <w:r w:rsidRPr="004D379C">
              <w:rPr>
                <w:rFonts w:ascii="Arial" w:hAnsi="Arial" w:cs="Arial"/>
                <w:b/>
                <w:lang w:val="en-US"/>
              </w:rPr>
              <w:t>The Company</w:t>
            </w:r>
            <w:r w:rsidRPr="004D379C">
              <w:rPr>
                <w:rFonts w:ascii="Arial" w:hAnsi="Arial" w:cs="Arial"/>
                <w:b/>
                <w:u w:val="double"/>
                <w:lang w:val="en-US"/>
              </w:rPr>
              <w:t xml:space="preserve"> </w:t>
            </w:r>
            <w:bookmarkEnd w:id="269"/>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70" w:name="_BPDCI_97"/>
            <w:r w:rsidRPr="00F372DF">
              <w:rPr>
                <w:rFonts w:ascii="Arial" w:hAnsi="Arial" w:cs="Arial"/>
                <w:lang w:val="en-US"/>
              </w:rPr>
              <w:t>;</w:t>
            </w:r>
            <w:bookmarkEnd w:id="270"/>
          </w:p>
        </w:tc>
      </w:tr>
      <w:tr w:rsidR="00226446" w14:paraId="2D9D44D8" w14:textId="77777777" w:rsidTr="00E43116">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71" w:name="_BPDCI_99"/>
            <w:r w:rsidRPr="00F372DF">
              <w:rPr>
                <w:rFonts w:ascii="Arial" w:hAnsi="Arial" w:cs="Arial"/>
                <w:lang w:val="en-US"/>
              </w:rPr>
              <w:t>;</w:t>
            </w:r>
            <w:bookmarkEnd w:id="271"/>
          </w:p>
          <w:p w14:paraId="49F3EB78" w14:textId="77777777" w:rsidR="00226446" w:rsidRPr="004D379C" w:rsidRDefault="00226446" w:rsidP="00226446">
            <w:pPr>
              <w:pStyle w:val="TOC2"/>
              <w:rPr>
                <w:rFonts w:ascii="Arial" w:hAnsi="Arial" w:cs="Arial"/>
              </w:rPr>
            </w:pPr>
          </w:p>
        </w:tc>
      </w:tr>
      <w:tr w:rsidR="00226446" w14:paraId="48FB962C" w14:textId="77777777" w:rsidTr="00E43116">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72" w:name="_BPDCI_101"/>
            <w:r w:rsidRPr="00F372DF">
              <w:rPr>
                <w:rFonts w:ascii="Arial" w:hAnsi="Arial" w:cs="Arial"/>
                <w:lang w:val="en-US"/>
              </w:rPr>
              <w:t>;</w:t>
            </w:r>
            <w:bookmarkEnd w:id="272"/>
          </w:p>
        </w:tc>
      </w:tr>
      <w:tr w:rsidR="00226446" w14:paraId="5732B8FC" w14:textId="77777777" w:rsidTr="00E43116">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226446" w14:paraId="465C1331" w14:textId="77777777" w:rsidTr="00E43116">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73" w:name="_BPDCD_102"/>
            <w:r w:rsidRPr="00F372DF">
              <w:rPr>
                <w:rFonts w:ascii="Arial" w:hAnsi="Arial" w:cs="Arial"/>
              </w:rPr>
              <w:t>a</w:t>
            </w:r>
            <w:bookmarkEnd w:id="273"/>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E43116">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E43116">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00E43116">
        <w:trPr>
          <w:gridAfter w:val="1"/>
          <w:wAfter w:w="29" w:type="dxa"/>
          <w:trHeight w:val="300"/>
          <w:ins w:id="274" w:author="Author"/>
        </w:trPr>
        <w:tc>
          <w:tcPr>
            <w:tcW w:w="2695" w:type="dxa"/>
          </w:tcPr>
          <w:p w14:paraId="3797DFF0" w14:textId="407F675C" w:rsidR="00982EC5" w:rsidRDefault="00982EC5" w:rsidP="00982EC5">
            <w:pPr>
              <w:pStyle w:val="BodyText"/>
              <w:rPr>
                <w:ins w:id="275" w:author="Author"/>
                <w:rFonts w:ascii="Arial" w:hAnsi="Arial" w:cs="Arial"/>
                <w:b/>
                <w:bCs/>
              </w:rPr>
            </w:pPr>
            <w:ins w:id="276"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277" w:author="Author"/>
                <w:rFonts w:ascii="Arial" w:hAnsi="Arial" w:cs="Arial"/>
              </w:rPr>
            </w:pPr>
            <w:ins w:id="278"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00E43116">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E43116">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E43116">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E43116">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E43116">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E43116">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E43116">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E43116">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00E43116">
        <w:trPr>
          <w:gridAfter w:val="1"/>
          <w:wAfter w:w="29" w:type="dxa"/>
          <w:trHeight w:val="300"/>
          <w:ins w:id="279" w:author="Author"/>
        </w:trPr>
        <w:tc>
          <w:tcPr>
            <w:tcW w:w="2695" w:type="dxa"/>
          </w:tcPr>
          <w:p w14:paraId="4D8D5A8D" w14:textId="232AB18A" w:rsidR="00054EB0" w:rsidRDefault="00054EB0" w:rsidP="00054EB0">
            <w:pPr>
              <w:pStyle w:val="BodyText"/>
              <w:rPr>
                <w:ins w:id="280" w:author="Author"/>
                <w:rFonts w:ascii="Arial" w:hAnsi="Arial" w:cs="Arial"/>
                <w:b/>
                <w:bCs/>
              </w:rPr>
            </w:pPr>
            <w:ins w:id="281"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282" w:author="Author"/>
                <w:del w:id="283" w:author="Author"/>
                <w:rFonts w:ascii="Arial" w:hAnsi="Arial" w:cs="Arial"/>
                <w:b/>
                <w:bCs/>
                <w:szCs w:val="22"/>
              </w:rPr>
            </w:pPr>
            <w:ins w:id="284"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285" w:author="Author"/>
              </w:rPr>
            </w:pPr>
          </w:p>
        </w:tc>
      </w:tr>
      <w:tr w:rsidR="00054EB0" w14:paraId="0C96332B" w14:textId="77777777" w:rsidTr="00E43116">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E43116">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E43116">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E43116">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E43116">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E43116">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E43116">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E43116">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E43116">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E43116">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E43116">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E43116">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E43116">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152438" w14:paraId="3CDC01DA" w14:textId="77777777" w:rsidTr="00E43116">
        <w:trPr>
          <w:gridAfter w:val="1"/>
          <w:wAfter w:w="29" w:type="dxa"/>
          <w:trHeight w:val="300"/>
          <w:ins w:id="286" w:author="Author"/>
        </w:trPr>
        <w:tc>
          <w:tcPr>
            <w:tcW w:w="2695" w:type="dxa"/>
          </w:tcPr>
          <w:p w14:paraId="12EB6A8D" w14:textId="64C68C1E" w:rsidR="00152438" w:rsidRPr="00982817" w:rsidRDefault="00DC316C" w:rsidP="00054EB0">
            <w:pPr>
              <w:pStyle w:val="BodyText"/>
              <w:rPr>
                <w:ins w:id="287" w:author="Author"/>
                <w:rFonts w:ascii="Arial" w:hAnsi="Arial" w:cs="Arial"/>
                <w:b/>
                <w:bCs/>
              </w:rPr>
            </w:pPr>
            <w:ins w:id="288" w:author="Author">
              <w:r w:rsidRPr="00982817">
                <w:rPr>
                  <w:rFonts w:ascii="Arial" w:hAnsi="Arial" w:cs="Arial"/>
                  <w:b/>
                  <w:bCs/>
                  <w:szCs w:val="22"/>
                </w:rPr>
                <w:t>“Material Technology Change Guidance”</w:t>
              </w:r>
            </w:ins>
          </w:p>
        </w:tc>
        <w:tc>
          <w:tcPr>
            <w:tcW w:w="7625" w:type="dxa"/>
          </w:tcPr>
          <w:p w14:paraId="6C6369BA" w14:textId="32D21F18" w:rsidR="00152438" w:rsidRPr="00982817" w:rsidRDefault="00982817" w:rsidP="002F79AB">
            <w:pPr>
              <w:jc w:val="both"/>
              <w:rPr>
                <w:ins w:id="289" w:author="Author"/>
                <w:rFonts w:ascii="Arial" w:hAnsi="Arial" w:cs="Arial"/>
                <w:szCs w:val="22"/>
              </w:rPr>
            </w:pPr>
            <w:ins w:id="290" w:author="Author">
              <w:r w:rsidRPr="00982817">
                <w:rPr>
                  <w:rFonts w:ascii="Arial" w:hAnsi="Arial" w:cs="Arial"/>
                  <w:szCs w:val="22"/>
                </w:rPr>
                <w:t xml:space="preserve">the guidance of this name as amended from time to time and published by </w:t>
              </w:r>
              <w:r w:rsidRPr="00982817">
                <w:rPr>
                  <w:rFonts w:ascii="Arial" w:hAnsi="Arial" w:cs="Arial"/>
                  <w:b/>
                  <w:bCs/>
                  <w:szCs w:val="22"/>
                </w:rPr>
                <w:t>The Company</w:t>
              </w:r>
              <w:r w:rsidRPr="00982817">
                <w:rPr>
                  <w:rFonts w:ascii="Arial" w:hAnsi="Arial" w:cs="Arial"/>
                  <w:szCs w:val="22"/>
                </w:rPr>
                <w:t xml:space="preserve"> on the </w:t>
              </w:r>
              <w:r w:rsidRPr="00982817">
                <w:rPr>
                  <w:rFonts w:ascii="Arial" w:hAnsi="Arial" w:cs="Arial"/>
                  <w:b/>
                  <w:bCs/>
                  <w:szCs w:val="22"/>
                </w:rPr>
                <w:t>Website</w:t>
              </w:r>
              <w:r w:rsidRPr="00982817">
                <w:rPr>
                  <w:rFonts w:ascii="Arial" w:hAnsi="Arial" w:cs="Arial"/>
                  <w:szCs w:val="22"/>
                </w:rPr>
                <w:t>;</w:t>
              </w:r>
            </w:ins>
          </w:p>
        </w:tc>
      </w:tr>
      <w:tr w:rsidR="00054EB0" w14:paraId="30A052DC" w14:textId="77777777" w:rsidTr="00E43116">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E43116">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E43116">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E43116">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E43116">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E43116">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E43116">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E43116">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E43116">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E43116">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E43116">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E43116">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E43116">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91" w:name="_BPDCD_103"/>
            <w:r>
              <w:rPr>
                <w:rFonts w:ascii="Arial" w:hAnsi="Arial" w:cs="Arial"/>
                <w:color w:val="0000FF"/>
                <w:u w:val="double"/>
              </w:rPr>
              <w:t>;</w:t>
            </w:r>
            <w:bookmarkEnd w:id="291"/>
          </w:p>
        </w:tc>
      </w:tr>
      <w:tr w:rsidR="00054EB0" w14:paraId="0FDF7EDD" w14:textId="77777777" w:rsidTr="00E43116">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E43116">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E43116">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E43116">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E43116">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E43116">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E43116">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E43116">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a node with (</w:t>
            </w:r>
            <w:proofErr w:type="spellStart"/>
            <w:r>
              <w:rPr>
                <w:rFonts w:ascii="Arial" w:hAnsi="Arial" w:cs="Arial"/>
                <w:szCs w:val="22"/>
              </w:rPr>
              <w:t>i</w:t>
            </w:r>
            <w:proofErr w:type="spellEnd"/>
            <w:r>
              <w:rPr>
                <w:rFonts w:ascii="Arial" w:hAnsi="Arial" w:cs="Arial"/>
                <w:szCs w:val="22"/>
              </w:rPr>
              <w:t xml:space="preserve">)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E43116">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E43116">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E43116">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E43116">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E43116">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E43116">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2F79AB" w14:paraId="25D293F0" w14:textId="77777777" w:rsidTr="00E43116">
        <w:trPr>
          <w:gridAfter w:val="1"/>
          <w:wAfter w:w="29" w:type="dxa"/>
          <w:trHeight w:val="300"/>
          <w:ins w:id="292" w:author="Author"/>
        </w:trPr>
        <w:tc>
          <w:tcPr>
            <w:tcW w:w="2695" w:type="dxa"/>
          </w:tcPr>
          <w:p w14:paraId="7B26E370" w14:textId="349D7AF8" w:rsidR="002F79AB" w:rsidRPr="002F79AB" w:rsidRDefault="002F79AB" w:rsidP="002F79AB">
            <w:pPr>
              <w:pStyle w:val="clauseindent"/>
              <w:ind w:left="0"/>
              <w:rPr>
                <w:ins w:id="293" w:author="Author"/>
                <w:rFonts w:ascii="Arial" w:hAnsi="Arial" w:cs="Arial"/>
                <w:b/>
                <w:bCs/>
              </w:rPr>
            </w:pPr>
            <w:ins w:id="294" w:author="Author">
              <w:r w:rsidRPr="002F79AB">
                <w:rPr>
                  <w:rFonts w:ascii="Arial" w:hAnsi="Arial" w:cs="Arial"/>
                  <w:b/>
                  <w:bCs/>
                  <w:szCs w:val="22"/>
                </w:rPr>
                <w:t>“Modification Guidance”</w:t>
              </w:r>
            </w:ins>
          </w:p>
        </w:tc>
        <w:tc>
          <w:tcPr>
            <w:tcW w:w="7625" w:type="dxa"/>
          </w:tcPr>
          <w:p w14:paraId="1DF046A3" w14:textId="1CBDBD58" w:rsidR="002F79AB" w:rsidRPr="002F79AB" w:rsidRDefault="002F79AB" w:rsidP="002F79AB">
            <w:pPr>
              <w:pStyle w:val="clauseindent"/>
              <w:ind w:left="0"/>
              <w:jc w:val="both"/>
              <w:rPr>
                <w:ins w:id="295" w:author="Author"/>
                <w:rFonts w:ascii="Arial" w:hAnsi="Arial" w:cs="Arial"/>
              </w:rPr>
            </w:pPr>
            <w:ins w:id="296" w:author="Author">
              <w:r w:rsidRPr="002F79AB">
                <w:rPr>
                  <w:rFonts w:ascii="Arial" w:hAnsi="Arial" w:cs="Arial"/>
                  <w:szCs w:val="22"/>
                </w:rPr>
                <w:t xml:space="preserve">the guidance of this name as amended from time to time and published by </w:t>
              </w:r>
              <w:r w:rsidRPr="002F79AB">
                <w:rPr>
                  <w:rFonts w:ascii="Arial" w:hAnsi="Arial" w:cs="Arial"/>
                  <w:b/>
                  <w:bCs/>
                  <w:szCs w:val="22"/>
                </w:rPr>
                <w:t>The Company</w:t>
              </w:r>
              <w:r w:rsidRPr="002F79AB">
                <w:rPr>
                  <w:rFonts w:ascii="Arial" w:hAnsi="Arial" w:cs="Arial"/>
                  <w:szCs w:val="22"/>
                </w:rPr>
                <w:t xml:space="preserve"> on the </w:t>
              </w:r>
              <w:r w:rsidRPr="002F79AB">
                <w:rPr>
                  <w:rFonts w:ascii="Arial" w:hAnsi="Arial" w:cs="Arial"/>
                  <w:b/>
                  <w:bCs/>
                  <w:szCs w:val="22"/>
                </w:rPr>
                <w:t>Website</w:t>
              </w:r>
              <w:r w:rsidRPr="002F79AB">
                <w:rPr>
                  <w:rFonts w:ascii="Arial" w:hAnsi="Arial" w:cs="Arial"/>
                  <w:szCs w:val="22"/>
                </w:rPr>
                <w:t>;</w:t>
              </w:r>
            </w:ins>
          </w:p>
        </w:tc>
      </w:tr>
      <w:tr w:rsidR="002F79AB" w14:paraId="1967F802" w14:textId="77777777" w:rsidTr="00E43116">
        <w:trPr>
          <w:gridAfter w:val="1"/>
          <w:wAfter w:w="29" w:type="dxa"/>
          <w:trHeight w:val="300"/>
        </w:trPr>
        <w:tc>
          <w:tcPr>
            <w:tcW w:w="2695" w:type="dxa"/>
          </w:tcPr>
          <w:p w14:paraId="17746BB6" w14:textId="77777777" w:rsidR="002F79AB" w:rsidRDefault="002F79AB" w:rsidP="002F79AB">
            <w:pPr>
              <w:pStyle w:val="BodyText"/>
              <w:rPr>
                <w:rFonts w:ascii="Arial" w:hAnsi="Arial" w:cs="Arial"/>
                <w:b/>
                <w:bCs/>
              </w:rPr>
            </w:pPr>
            <w:r>
              <w:rPr>
                <w:rFonts w:ascii="Arial" w:hAnsi="Arial" w:cs="Arial"/>
                <w:b/>
                <w:bCs/>
              </w:rPr>
              <w:t>"Modification Notification"</w:t>
            </w:r>
          </w:p>
        </w:tc>
        <w:tc>
          <w:tcPr>
            <w:tcW w:w="7625" w:type="dxa"/>
          </w:tcPr>
          <w:p w14:paraId="6854D478" w14:textId="77777777" w:rsidR="002F79AB" w:rsidRDefault="002F79AB" w:rsidP="002F79AB">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2F79AB" w14:paraId="23300580" w14:textId="77777777" w:rsidTr="00E43116">
        <w:trPr>
          <w:gridAfter w:val="1"/>
          <w:wAfter w:w="29" w:type="dxa"/>
          <w:trHeight w:val="300"/>
        </w:trPr>
        <w:tc>
          <w:tcPr>
            <w:tcW w:w="2695" w:type="dxa"/>
          </w:tcPr>
          <w:p w14:paraId="44A2143B" w14:textId="77777777" w:rsidR="002F79AB" w:rsidRDefault="002F79AB" w:rsidP="002F79AB">
            <w:pPr>
              <w:pStyle w:val="BodyText"/>
              <w:rPr>
                <w:rFonts w:ascii="Arial" w:hAnsi="Arial" w:cs="Arial"/>
                <w:b/>
                <w:bCs/>
              </w:rPr>
            </w:pPr>
            <w:r>
              <w:rPr>
                <w:rFonts w:ascii="Arial" w:hAnsi="Arial" w:cs="Arial"/>
                <w:b/>
                <w:bCs/>
              </w:rPr>
              <w:t>"Modification Offer"</w:t>
            </w:r>
          </w:p>
        </w:tc>
        <w:tc>
          <w:tcPr>
            <w:tcW w:w="7625" w:type="dxa"/>
          </w:tcPr>
          <w:p w14:paraId="18EEFB6B" w14:textId="77777777" w:rsidR="002F79AB" w:rsidRDefault="002F79AB" w:rsidP="002F79AB">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F79AB" w14:paraId="3B8BE6BA" w14:textId="77777777" w:rsidTr="00E43116">
        <w:trPr>
          <w:gridAfter w:val="1"/>
          <w:wAfter w:w="29" w:type="dxa"/>
          <w:trHeight w:val="300"/>
          <w:ins w:id="297" w:author="Author"/>
        </w:trPr>
        <w:tc>
          <w:tcPr>
            <w:tcW w:w="2695" w:type="dxa"/>
          </w:tcPr>
          <w:p w14:paraId="1A3E22F8" w14:textId="277CD752" w:rsidR="002F79AB" w:rsidRDefault="002F79AB" w:rsidP="002F79AB">
            <w:pPr>
              <w:pStyle w:val="BodyText"/>
              <w:rPr>
                <w:ins w:id="298" w:author="Author"/>
                <w:rFonts w:ascii="Arial" w:hAnsi="Arial" w:cs="Arial"/>
                <w:b/>
                <w:bCs/>
              </w:rPr>
            </w:pPr>
            <w:ins w:id="299" w:author="Author">
              <w:r w:rsidRPr="00F35A74">
                <w:rPr>
                  <w:rFonts w:ascii="Arial" w:hAnsi="Arial" w:cs="Arial"/>
                  <w:b/>
                  <w:bCs/>
                  <w:szCs w:val="22"/>
                </w:rPr>
                <w:t>“Multi-Purpose Interconnector”</w:t>
              </w:r>
            </w:ins>
          </w:p>
        </w:tc>
        <w:tc>
          <w:tcPr>
            <w:tcW w:w="7625" w:type="dxa"/>
          </w:tcPr>
          <w:p w14:paraId="5CD03B9D" w14:textId="24E69617" w:rsidR="002F79AB" w:rsidRDefault="002F79AB" w:rsidP="002F79AB">
            <w:pPr>
              <w:pStyle w:val="BodyText"/>
              <w:jc w:val="both"/>
              <w:rPr>
                <w:ins w:id="300" w:author="Author"/>
                <w:rFonts w:ascii="Arial" w:hAnsi="Arial" w:cs="Arial"/>
              </w:rPr>
            </w:pPr>
            <w:ins w:id="301" w:author="Author">
              <w:r w:rsidRPr="00F35A74">
                <w:rPr>
                  <w:rFonts w:ascii="Arial" w:hAnsi="Arial" w:cs="Arial"/>
                  <w:szCs w:val="22"/>
                </w:rPr>
                <w:t>as defined in the Energy Act 2023;</w:t>
              </w:r>
            </w:ins>
          </w:p>
        </w:tc>
      </w:tr>
      <w:tr w:rsidR="002F79AB" w14:paraId="1B5EB31B" w14:textId="77777777" w:rsidTr="00E43116">
        <w:trPr>
          <w:gridAfter w:val="1"/>
          <w:wAfter w:w="29" w:type="dxa"/>
          <w:trHeight w:val="300"/>
        </w:trPr>
        <w:tc>
          <w:tcPr>
            <w:tcW w:w="2695" w:type="dxa"/>
          </w:tcPr>
          <w:p w14:paraId="044FB9E0" w14:textId="77777777" w:rsidR="002F79AB" w:rsidRDefault="002F79AB" w:rsidP="002F79AB">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F79AB" w:rsidRDefault="002F79AB" w:rsidP="002F79AB">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F79AB" w14:paraId="67962F0C" w14:textId="77777777" w:rsidTr="00E43116">
        <w:trPr>
          <w:gridAfter w:val="1"/>
          <w:wAfter w:w="29" w:type="dxa"/>
          <w:trHeight w:val="300"/>
        </w:trPr>
        <w:tc>
          <w:tcPr>
            <w:tcW w:w="2695" w:type="dxa"/>
          </w:tcPr>
          <w:p w14:paraId="1B09DD24" w14:textId="77777777" w:rsidR="002F79AB" w:rsidRDefault="002F79AB" w:rsidP="002F79AB">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F79AB" w:rsidRDefault="002F79AB" w:rsidP="002F79AB">
            <w:pPr>
              <w:pStyle w:val="BodyText"/>
              <w:rPr>
                <w:rFonts w:ascii="Arial" w:hAnsi="Arial" w:cs="Arial"/>
                <w:b/>
                <w:bCs/>
              </w:rPr>
            </w:pPr>
          </w:p>
        </w:tc>
        <w:tc>
          <w:tcPr>
            <w:tcW w:w="7625" w:type="dxa"/>
          </w:tcPr>
          <w:p w14:paraId="08F985FF" w14:textId="6EBB049F" w:rsidR="002F79AB" w:rsidRDefault="002F79AB" w:rsidP="002F79AB">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F79AB" w14:paraId="6733222A" w14:textId="77777777" w:rsidTr="00E43116">
        <w:trPr>
          <w:gridAfter w:val="1"/>
          <w:wAfter w:w="29" w:type="dxa"/>
          <w:trHeight w:val="300"/>
        </w:trPr>
        <w:tc>
          <w:tcPr>
            <w:tcW w:w="2695" w:type="dxa"/>
          </w:tcPr>
          <w:p w14:paraId="66359F67" w14:textId="12CE6C9B" w:rsidR="002F79AB" w:rsidRDefault="002F79AB" w:rsidP="002F79AB">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F79AB" w:rsidRDefault="002F79AB" w:rsidP="002F79AB">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F79AB" w14:paraId="3C339A86" w14:textId="77777777" w:rsidTr="00E43116">
        <w:trPr>
          <w:gridAfter w:val="1"/>
          <w:wAfter w:w="29" w:type="dxa"/>
          <w:trHeight w:val="300"/>
        </w:trPr>
        <w:tc>
          <w:tcPr>
            <w:tcW w:w="2695" w:type="dxa"/>
          </w:tcPr>
          <w:p w14:paraId="0797CE08" w14:textId="77777777" w:rsidR="002F79AB" w:rsidRDefault="002F79AB" w:rsidP="002F79AB">
            <w:pPr>
              <w:pStyle w:val="BodyText"/>
              <w:rPr>
                <w:rFonts w:ascii="Arial" w:hAnsi="Arial" w:cs="Arial"/>
                <w:b/>
                <w:bCs/>
              </w:rPr>
            </w:pPr>
            <w:r>
              <w:rPr>
                <w:rFonts w:ascii="Arial" w:hAnsi="Arial" w:cs="Arial"/>
                <w:b/>
                <w:bCs/>
              </w:rPr>
              <w:t>"Natural Demand"</w:t>
            </w:r>
          </w:p>
        </w:tc>
        <w:tc>
          <w:tcPr>
            <w:tcW w:w="7625" w:type="dxa"/>
          </w:tcPr>
          <w:p w14:paraId="65C7C73F"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F79AB" w14:paraId="438A8536" w14:textId="77777777" w:rsidTr="00E43116">
        <w:trPr>
          <w:gridAfter w:val="1"/>
          <w:wAfter w:w="29" w:type="dxa"/>
          <w:trHeight w:val="300"/>
        </w:trPr>
        <w:tc>
          <w:tcPr>
            <w:tcW w:w="2695" w:type="dxa"/>
          </w:tcPr>
          <w:p w14:paraId="22BBC9F8" w14:textId="77777777" w:rsidR="002F79AB" w:rsidRDefault="002F79AB" w:rsidP="002F79AB">
            <w:pPr>
              <w:pStyle w:val="BodyText"/>
              <w:rPr>
                <w:rFonts w:ascii="Arial" w:hAnsi="Arial" w:cs="Arial"/>
                <w:b/>
                <w:bCs/>
              </w:rPr>
            </w:pPr>
            <w:r>
              <w:rPr>
                <w:rFonts w:ascii="Arial" w:hAnsi="Arial" w:cs="Arial"/>
                <w:b/>
                <w:bCs/>
              </w:rPr>
              <w:t>"Net Asset Value"</w:t>
            </w:r>
          </w:p>
        </w:tc>
        <w:tc>
          <w:tcPr>
            <w:tcW w:w="7625" w:type="dxa"/>
          </w:tcPr>
          <w:p w14:paraId="193FE6EB"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F79AB" w14:paraId="3D55D14C" w14:textId="77777777" w:rsidTr="00E43116">
        <w:trPr>
          <w:gridAfter w:val="1"/>
          <w:wAfter w:w="29" w:type="dxa"/>
          <w:trHeight w:val="300"/>
        </w:trPr>
        <w:tc>
          <w:tcPr>
            <w:tcW w:w="2695" w:type="dxa"/>
          </w:tcPr>
          <w:p w14:paraId="3425392B" w14:textId="77777777" w:rsidR="002F79AB" w:rsidRDefault="002F79AB" w:rsidP="002F79AB">
            <w:pPr>
              <w:pStyle w:val="BodyText"/>
              <w:rPr>
                <w:rFonts w:ascii="Arial" w:hAnsi="Arial" w:cs="Arial"/>
                <w:b/>
                <w:bCs/>
              </w:rPr>
            </w:pPr>
            <w:r>
              <w:rPr>
                <w:rFonts w:ascii="Arial" w:hAnsi="Arial" w:cs="Arial"/>
                <w:b/>
                <w:bCs/>
              </w:rPr>
              <w:t>"New Connection Site"</w:t>
            </w:r>
          </w:p>
        </w:tc>
        <w:tc>
          <w:tcPr>
            <w:tcW w:w="7625" w:type="dxa"/>
          </w:tcPr>
          <w:p w14:paraId="130EE437" w14:textId="77777777" w:rsidR="002F79AB" w:rsidRDefault="002F79AB" w:rsidP="002F79AB">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F79AB" w14:paraId="4FA5FEEC" w14:textId="77777777" w:rsidTr="00E43116">
        <w:trPr>
          <w:gridAfter w:val="1"/>
          <w:wAfter w:w="29" w:type="dxa"/>
          <w:trHeight w:val="300"/>
        </w:trPr>
        <w:tc>
          <w:tcPr>
            <w:tcW w:w="2695" w:type="dxa"/>
          </w:tcPr>
          <w:p w14:paraId="204B16BF" w14:textId="77777777" w:rsidR="002F79AB" w:rsidRDefault="002F79AB" w:rsidP="002F79AB">
            <w:pPr>
              <w:pStyle w:val="BodyText"/>
              <w:rPr>
                <w:rFonts w:ascii="Arial" w:hAnsi="Arial" w:cs="Arial"/>
                <w:b/>
                <w:bCs/>
              </w:rPr>
            </w:pPr>
            <w:r>
              <w:rPr>
                <w:rFonts w:ascii="Arial" w:hAnsi="Arial" w:cs="Arial"/>
                <w:b/>
                <w:bCs/>
              </w:rPr>
              <w:t>"New CUSC Party"</w:t>
            </w:r>
          </w:p>
        </w:tc>
        <w:tc>
          <w:tcPr>
            <w:tcW w:w="7625" w:type="dxa"/>
          </w:tcPr>
          <w:p w14:paraId="7BB45175" w14:textId="77777777" w:rsidR="002F79AB" w:rsidRDefault="002F79AB" w:rsidP="002F79AB">
            <w:pPr>
              <w:pStyle w:val="BodyText"/>
              <w:jc w:val="both"/>
              <w:rPr>
                <w:rFonts w:ascii="Arial" w:hAnsi="Arial" w:cs="Arial"/>
              </w:rPr>
            </w:pPr>
            <w:r>
              <w:rPr>
                <w:rFonts w:ascii="Arial" w:hAnsi="Arial" w:cs="Arial"/>
              </w:rPr>
              <w:t>as defined in Paragraph 6.13;</w:t>
            </w:r>
          </w:p>
        </w:tc>
      </w:tr>
      <w:tr w:rsidR="002F79AB" w14:paraId="7791C61A" w14:textId="77777777" w:rsidTr="00E43116">
        <w:trPr>
          <w:gridAfter w:val="1"/>
          <w:wAfter w:w="29" w:type="dxa"/>
          <w:trHeight w:val="300"/>
        </w:trPr>
        <w:tc>
          <w:tcPr>
            <w:tcW w:w="2695" w:type="dxa"/>
          </w:tcPr>
          <w:p w14:paraId="2E3182AC" w14:textId="77777777" w:rsidR="002F79AB" w:rsidRDefault="002F79AB" w:rsidP="002F79AB">
            <w:pPr>
              <w:spacing w:after="240"/>
              <w:rPr>
                <w:rFonts w:ascii="Arial" w:hAnsi="Arial" w:cs="Arial"/>
                <w:b/>
                <w:bCs/>
              </w:rPr>
            </w:pPr>
            <w:r>
              <w:rPr>
                <w:rFonts w:ascii="Arial" w:hAnsi="Arial" w:cs="Arial"/>
                <w:b/>
                <w:bCs/>
              </w:rPr>
              <w:t>“Net Demand”</w:t>
            </w:r>
          </w:p>
          <w:p w14:paraId="3C6EB948" w14:textId="77777777" w:rsidR="002F79AB" w:rsidRPr="00124F0D" w:rsidRDefault="002F79AB" w:rsidP="002F79AB">
            <w:pPr>
              <w:rPr>
                <w:rFonts w:ascii="Arial" w:hAnsi="Arial" w:cs="Arial"/>
              </w:rPr>
            </w:pPr>
          </w:p>
          <w:p w14:paraId="7EC6CCDA" w14:textId="77777777" w:rsidR="002F79AB" w:rsidRDefault="002F79AB" w:rsidP="002F79AB">
            <w:pPr>
              <w:rPr>
                <w:rFonts w:ascii="Arial" w:hAnsi="Arial" w:cs="Arial"/>
              </w:rPr>
            </w:pPr>
          </w:p>
          <w:p w14:paraId="2BADD543" w14:textId="77777777" w:rsidR="002F79AB" w:rsidRPr="00124F0D" w:rsidRDefault="002F79AB" w:rsidP="002F79AB">
            <w:pPr>
              <w:rPr>
                <w:rFonts w:ascii="Arial" w:hAnsi="Arial" w:cs="Arial"/>
                <w:b/>
              </w:rPr>
            </w:pPr>
            <w:r w:rsidRPr="00124F0D">
              <w:rPr>
                <w:rFonts w:ascii="Arial" w:hAnsi="Arial" w:cs="Arial"/>
                <w:b/>
              </w:rPr>
              <w:t>“NGET”</w:t>
            </w:r>
          </w:p>
        </w:tc>
        <w:tc>
          <w:tcPr>
            <w:tcW w:w="7625" w:type="dxa"/>
          </w:tcPr>
          <w:p w14:paraId="46DB2DCD" w14:textId="77777777" w:rsidR="002F79AB" w:rsidRDefault="002F79AB" w:rsidP="002F79AB">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r>
              <w:rPr>
                <w:rFonts w:ascii="Arial" w:hAnsi="Arial" w:cs="Arial"/>
              </w:rPr>
              <w:t>);</w:t>
            </w:r>
          </w:p>
          <w:p w14:paraId="6178EFBB" w14:textId="77777777" w:rsidR="002F79AB" w:rsidRDefault="002F79AB" w:rsidP="002F79AB">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F79AB" w14:paraId="73CB3DC7" w14:textId="77777777" w:rsidTr="00E43116">
        <w:trPr>
          <w:gridAfter w:val="1"/>
          <w:wAfter w:w="29" w:type="dxa"/>
          <w:trHeight w:val="300"/>
        </w:trPr>
        <w:tc>
          <w:tcPr>
            <w:tcW w:w="2695" w:type="dxa"/>
          </w:tcPr>
          <w:p w14:paraId="2E69C63D" w14:textId="77777777" w:rsidR="002F79AB" w:rsidRDefault="002F79AB" w:rsidP="002F79AB">
            <w:pPr>
              <w:pStyle w:val="BodyText"/>
              <w:rPr>
                <w:rFonts w:ascii="Arial" w:hAnsi="Arial" w:cs="Arial"/>
                <w:b/>
                <w:bCs/>
              </w:rPr>
            </w:pPr>
            <w:r>
              <w:rPr>
                <w:rFonts w:ascii="Arial" w:hAnsi="Arial" w:cs="Arial"/>
                <w:b/>
                <w:bCs/>
              </w:rPr>
              <w:t>"NHH Base Percentage"</w:t>
            </w:r>
          </w:p>
        </w:tc>
        <w:tc>
          <w:tcPr>
            <w:tcW w:w="7625" w:type="dxa"/>
          </w:tcPr>
          <w:p w14:paraId="2AE6D021" w14:textId="77777777" w:rsidR="002F79AB" w:rsidRDefault="002F79AB" w:rsidP="002F79AB">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302" w:name="_BPDCI_105"/>
            <w:r w:rsidRPr="00416BDE">
              <w:rPr>
                <w:rFonts w:ascii="Arial" w:hAnsi="Arial" w:cs="Arial"/>
              </w:rPr>
              <w:t xml:space="preserve">Section 3, </w:t>
            </w:r>
            <w:bookmarkEnd w:id="302"/>
            <w:r w:rsidRPr="00416BDE">
              <w:rPr>
                <w:rFonts w:ascii="Arial" w:hAnsi="Arial" w:cs="Arial"/>
              </w:rPr>
              <w:t>Appendix 2</w:t>
            </w:r>
            <w:bookmarkStart w:id="303" w:name="_BPDCD_106"/>
            <w:r w:rsidRPr="00416BDE">
              <w:rPr>
                <w:rFonts w:ascii="Arial" w:hAnsi="Arial" w:cs="Arial"/>
              </w:rPr>
              <w:t>;</w:t>
            </w:r>
            <w:bookmarkEnd w:id="303"/>
          </w:p>
        </w:tc>
      </w:tr>
      <w:tr w:rsidR="002F79AB" w14:paraId="6E18E54D" w14:textId="77777777" w:rsidTr="00E43116">
        <w:trPr>
          <w:gridAfter w:val="1"/>
          <w:wAfter w:w="29" w:type="dxa"/>
          <w:trHeight w:val="300"/>
        </w:trPr>
        <w:tc>
          <w:tcPr>
            <w:tcW w:w="2695" w:type="dxa"/>
          </w:tcPr>
          <w:p w14:paraId="570DF98C" w14:textId="77777777" w:rsidR="002F79AB" w:rsidRDefault="002F79AB" w:rsidP="002F79AB">
            <w:pPr>
              <w:pStyle w:val="BodyText"/>
              <w:rPr>
                <w:rFonts w:ascii="Arial" w:hAnsi="Arial" w:cs="Arial"/>
                <w:b/>
                <w:bCs/>
              </w:rPr>
            </w:pPr>
            <w:r>
              <w:rPr>
                <w:rFonts w:ascii="Arial" w:hAnsi="Arial" w:cs="Arial"/>
                <w:b/>
                <w:bCs/>
              </w:rPr>
              <w:t>"NHH Charges"</w:t>
            </w:r>
          </w:p>
        </w:tc>
        <w:tc>
          <w:tcPr>
            <w:tcW w:w="7625" w:type="dxa"/>
          </w:tcPr>
          <w:p w14:paraId="4E2B4C3F" w14:textId="77777777" w:rsidR="002F79AB" w:rsidRPr="00416BDE" w:rsidRDefault="002F79AB" w:rsidP="002F79AB">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304" w:name="_BPDCD_107"/>
            <w:r w:rsidRPr="00416BDE">
              <w:rPr>
                <w:rFonts w:ascii="Arial" w:hAnsi="Arial" w:cs="Arial"/>
              </w:rPr>
              <w:t>;</w:t>
            </w:r>
            <w:bookmarkEnd w:id="304"/>
          </w:p>
        </w:tc>
      </w:tr>
      <w:tr w:rsidR="002F79AB" w14:paraId="1591F941" w14:textId="77777777" w:rsidTr="00E43116">
        <w:trPr>
          <w:gridAfter w:val="1"/>
          <w:wAfter w:w="29" w:type="dxa"/>
          <w:trHeight w:val="300"/>
        </w:trPr>
        <w:tc>
          <w:tcPr>
            <w:tcW w:w="2695" w:type="dxa"/>
          </w:tcPr>
          <w:p w14:paraId="4C21A1B3" w14:textId="77777777" w:rsidR="002F79AB" w:rsidRDefault="002F79AB" w:rsidP="002F79AB">
            <w:pPr>
              <w:pStyle w:val="BodyText"/>
              <w:rPr>
                <w:rFonts w:ascii="Arial" w:hAnsi="Arial" w:cs="Arial"/>
                <w:b/>
                <w:bCs/>
              </w:rPr>
            </w:pPr>
            <w:r>
              <w:rPr>
                <w:rFonts w:ascii="Arial" w:hAnsi="Arial" w:cs="Arial"/>
                <w:b/>
                <w:bCs/>
              </w:rPr>
              <w:t>"NHH Base Value at Risk"</w:t>
            </w:r>
          </w:p>
        </w:tc>
        <w:tc>
          <w:tcPr>
            <w:tcW w:w="7625" w:type="dxa"/>
          </w:tcPr>
          <w:p w14:paraId="41452B11" w14:textId="77777777" w:rsidR="002F79AB" w:rsidRPr="00416BDE" w:rsidRDefault="002F79AB" w:rsidP="002F79AB">
            <w:pPr>
              <w:pStyle w:val="BodyText"/>
              <w:jc w:val="both"/>
              <w:rPr>
                <w:rFonts w:ascii="Arial" w:hAnsi="Arial" w:cs="Arial"/>
              </w:rPr>
            </w:pPr>
            <w:r w:rsidRPr="00416BDE">
              <w:rPr>
                <w:rFonts w:ascii="Arial" w:hAnsi="Arial" w:cs="Arial"/>
              </w:rPr>
              <w:t>the sum as calculated in accordance with Paragraph 3.22.4</w:t>
            </w:r>
            <w:bookmarkStart w:id="305" w:name="_BPDCD_108"/>
            <w:r w:rsidRPr="00416BDE">
              <w:rPr>
                <w:rFonts w:ascii="Arial" w:hAnsi="Arial" w:cs="Arial"/>
              </w:rPr>
              <w:t>;</w:t>
            </w:r>
            <w:bookmarkEnd w:id="305"/>
          </w:p>
        </w:tc>
      </w:tr>
      <w:tr w:rsidR="002F79AB" w14:paraId="227144D9" w14:textId="77777777" w:rsidTr="00E43116">
        <w:trPr>
          <w:gridAfter w:val="1"/>
          <w:wAfter w:w="29" w:type="dxa"/>
          <w:trHeight w:val="300"/>
        </w:trPr>
        <w:tc>
          <w:tcPr>
            <w:tcW w:w="2695" w:type="dxa"/>
          </w:tcPr>
          <w:p w14:paraId="1C13F06F" w14:textId="77777777" w:rsidR="002F79AB" w:rsidRDefault="002F79AB" w:rsidP="002F79AB">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F79AB" w:rsidRPr="00416BDE" w:rsidRDefault="002F79AB" w:rsidP="002F79AB">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306" w:name="_BPDCD_109"/>
            <w:r w:rsidRPr="00416BDE">
              <w:rPr>
                <w:rFonts w:ascii="Arial" w:hAnsi="Arial" w:cs="Arial"/>
              </w:rPr>
              <w:t>;</w:t>
            </w:r>
            <w:bookmarkEnd w:id="306"/>
          </w:p>
        </w:tc>
      </w:tr>
      <w:tr w:rsidR="002F79AB" w14:paraId="3A82ED76" w14:textId="77777777" w:rsidTr="00E43116">
        <w:trPr>
          <w:gridAfter w:val="1"/>
          <w:wAfter w:w="29" w:type="dxa"/>
          <w:trHeight w:val="300"/>
        </w:trPr>
        <w:tc>
          <w:tcPr>
            <w:tcW w:w="2695" w:type="dxa"/>
          </w:tcPr>
          <w:p w14:paraId="6E6AEE07" w14:textId="77777777" w:rsidR="002F79AB" w:rsidRDefault="002F79AB" w:rsidP="002F79AB">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F79AB" w:rsidRDefault="002F79AB" w:rsidP="002F79AB">
            <w:pPr>
              <w:pStyle w:val="BodyText"/>
              <w:jc w:val="both"/>
              <w:rPr>
                <w:rFonts w:ascii="Arial" w:hAnsi="Arial" w:cs="Arial"/>
                <w:color w:val="000000"/>
              </w:rPr>
            </w:pPr>
            <w:r>
              <w:rPr>
                <w:rFonts w:ascii="Arial" w:hAnsi="Arial" w:cs="Arial"/>
              </w:rPr>
              <w:t>as defined in Appendix 5 of Schedule 3, Part I;</w:t>
            </w:r>
          </w:p>
        </w:tc>
      </w:tr>
      <w:tr w:rsidR="002F79AB" w:rsidDel="00BF2072" w14:paraId="18AF4B84" w14:textId="4FC9DB3B" w:rsidTr="00E43116">
        <w:trPr>
          <w:gridAfter w:val="1"/>
          <w:wAfter w:w="29" w:type="dxa"/>
          <w:trHeight w:val="300"/>
          <w:del w:id="307" w:author="Author"/>
        </w:trPr>
        <w:tc>
          <w:tcPr>
            <w:tcW w:w="2695" w:type="dxa"/>
          </w:tcPr>
          <w:p w14:paraId="4BDCA5AD" w14:textId="436D87FB" w:rsidR="002F79AB" w:rsidRPr="000D40DF" w:rsidDel="00BF2072" w:rsidRDefault="002F79AB" w:rsidP="002F79AB">
            <w:pPr>
              <w:pStyle w:val="BodyText"/>
              <w:rPr>
                <w:del w:id="308" w:author="Author"/>
                <w:rFonts w:ascii="Arial" w:hAnsi="Arial" w:cs="Arial"/>
                <w:b/>
                <w:bCs/>
              </w:rPr>
            </w:pPr>
            <w:del w:id="309"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F79AB" w:rsidRPr="000D40DF" w:rsidDel="00BF2072" w:rsidRDefault="002F79AB" w:rsidP="002F79AB">
            <w:pPr>
              <w:spacing w:line="235" w:lineRule="atLeast"/>
              <w:rPr>
                <w:del w:id="310" w:author="Author"/>
                <w:rFonts w:ascii="Arial" w:hAnsi="Arial" w:cs="Arial"/>
                <w:color w:val="000000"/>
                <w:lang w:eastAsia="en-GB"/>
              </w:rPr>
            </w:pPr>
            <w:del w:id="311"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F79AB" w:rsidRPr="000D40DF" w:rsidDel="00BF2072" w:rsidRDefault="002F79AB" w:rsidP="002F79AB">
            <w:pPr>
              <w:pStyle w:val="ListParagraph"/>
              <w:numPr>
                <w:ilvl w:val="0"/>
                <w:numId w:val="47"/>
              </w:numPr>
              <w:spacing w:after="0" w:line="235" w:lineRule="atLeast"/>
              <w:rPr>
                <w:del w:id="312" w:author="Author"/>
                <w:rFonts w:ascii="Arial" w:eastAsia="Times New Roman" w:hAnsi="Arial" w:cs="Arial"/>
                <w:color w:val="000000"/>
                <w:lang w:eastAsia="en-GB"/>
              </w:rPr>
            </w:pPr>
            <w:del w:id="313"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F79AB" w:rsidRPr="000D40DF" w:rsidDel="00BF2072" w:rsidRDefault="002F79AB" w:rsidP="002F79AB">
            <w:pPr>
              <w:pStyle w:val="ListParagraph"/>
              <w:numPr>
                <w:ilvl w:val="0"/>
                <w:numId w:val="47"/>
              </w:numPr>
              <w:spacing w:after="0" w:line="235" w:lineRule="atLeast"/>
              <w:rPr>
                <w:del w:id="314" w:author="Author"/>
                <w:rFonts w:ascii="Arial" w:eastAsia="Times New Roman" w:hAnsi="Arial" w:cs="Arial"/>
                <w:color w:val="000000"/>
                <w:lang w:eastAsia="en-GB"/>
              </w:rPr>
            </w:pPr>
            <w:del w:id="315"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F79AB" w:rsidRPr="000D40DF" w:rsidDel="00BF2072" w:rsidRDefault="002F79AB" w:rsidP="002F79AB">
            <w:pPr>
              <w:spacing w:line="235" w:lineRule="atLeast"/>
              <w:rPr>
                <w:del w:id="316" w:author="Author"/>
                <w:rFonts w:ascii="Arial" w:hAnsi="Arial" w:cs="Arial"/>
                <w:color w:val="000000"/>
                <w:lang w:eastAsia="en-GB"/>
              </w:rPr>
            </w:pPr>
          </w:p>
          <w:p w14:paraId="571D4365" w14:textId="2FD66ABF" w:rsidR="002F79AB" w:rsidRPr="000D40DF" w:rsidDel="00BF2072" w:rsidRDefault="002F79AB" w:rsidP="002F79AB">
            <w:pPr>
              <w:pStyle w:val="BodyText"/>
              <w:jc w:val="both"/>
              <w:rPr>
                <w:del w:id="317" w:author="Author"/>
                <w:rFonts w:ascii="Arial" w:hAnsi="Arial" w:cs="Arial"/>
              </w:rPr>
            </w:pPr>
            <w:del w:id="318"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F79AB" w:rsidDel="00BF2072" w14:paraId="230E9790" w14:textId="04312F09" w:rsidTr="00E43116">
        <w:trPr>
          <w:gridAfter w:val="1"/>
          <w:wAfter w:w="29" w:type="dxa"/>
          <w:trHeight w:val="300"/>
          <w:del w:id="319" w:author="Author"/>
        </w:trPr>
        <w:tc>
          <w:tcPr>
            <w:tcW w:w="2695" w:type="dxa"/>
          </w:tcPr>
          <w:p w14:paraId="17F0C7EB" w14:textId="3CB8001A" w:rsidR="002F79AB" w:rsidDel="00BF2072" w:rsidRDefault="002F79AB" w:rsidP="002F79AB">
            <w:pPr>
              <w:pStyle w:val="BodyText"/>
              <w:rPr>
                <w:del w:id="320" w:author="Author"/>
                <w:rFonts w:ascii="Arial" w:hAnsi="Arial" w:cs="Arial"/>
                <w:b/>
                <w:bCs/>
              </w:rPr>
            </w:pPr>
            <w:del w:id="321" w:author="Author">
              <w:r w:rsidDel="00BF2072">
                <w:rPr>
                  <w:rFonts w:ascii="Arial" w:hAnsi="Arial" w:cs="Arial"/>
                  <w:b/>
                  <w:bCs/>
                </w:rPr>
                <w:delText>"Non- Performing Party"</w:delText>
              </w:r>
            </w:del>
          </w:p>
        </w:tc>
        <w:tc>
          <w:tcPr>
            <w:tcW w:w="7625" w:type="dxa"/>
          </w:tcPr>
          <w:p w14:paraId="0B32485C" w14:textId="48B288A6" w:rsidR="002F79AB" w:rsidDel="00BF2072" w:rsidRDefault="002F79AB" w:rsidP="002F79AB">
            <w:pPr>
              <w:pStyle w:val="BodyText"/>
              <w:jc w:val="both"/>
              <w:rPr>
                <w:del w:id="322" w:author="Author"/>
                <w:rFonts w:ascii="Arial" w:hAnsi="Arial" w:cs="Arial"/>
              </w:rPr>
            </w:pPr>
            <w:del w:id="323" w:author="Author">
              <w:r w:rsidDel="00BF2072">
                <w:rPr>
                  <w:rFonts w:ascii="Arial" w:hAnsi="Arial" w:cs="Arial"/>
                </w:rPr>
                <w:delText xml:space="preserve">as defined in Paragraph 6.19; </w:delText>
              </w:r>
            </w:del>
          </w:p>
        </w:tc>
      </w:tr>
      <w:tr w:rsidR="002F79AB" w14:paraId="5CCC6000" w14:textId="77777777" w:rsidTr="00E43116">
        <w:trPr>
          <w:gridAfter w:val="1"/>
          <w:wAfter w:w="29" w:type="dxa"/>
          <w:trHeight w:val="300"/>
        </w:trPr>
        <w:tc>
          <w:tcPr>
            <w:tcW w:w="2695" w:type="dxa"/>
          </w:tcPr>
          <w:p w14:paraId="01D93440" w14:textId="77777777" w:rsidR="002F79AB" w:rsidRDefault="002F79AB" w:rsidP="002F79AB">
            <w:pPr>
              <w:pStyle w:val="BodyText"/>
              <w:rPr>
                <w:rFonts w:ascii="Arial" w:hAnsi="Arial" w:cs="Arial"/>
                <w:b/>
                <w:bCs/>
              </w:rPr>
            </w:pPr>
            <w:r>
              <w:rPr>
                <w:rFonts w:ascii="Arial" w:hAnsi="Arial" w:cs="Arial"/>
                <w:b/>
                <w:bCs/>
              </w:rPr>
              <w:t>"Non-Embedded Customer"</w:t>
            </w:r>
          </w:p>
        </w:tc>
        <w:tc>
          <w:tcPr>
            <w:tcW w:w="7625" w:type="dxa"/>
          </w:tcPr>
          <w:p w14:paraId="04B632ED"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F79AB" w14:paraId="0DF38276" w14:textId="77777777" w:rsidTr="00E43116">
        <w:trPr>
          <w:gridAfter w:val="1"/>
          <w:wAfter w:w="29" w:type="dxa"/>
          <w:trHeight w:val="300"/>
        </w:trPr>
        <w:tc>
          <w:tcPr>
            <w:tcW w:w="2695" w:type="dxa"/>
          </w:tcPr>
          <w:p w14:paraId="278BCFC9" w14:textId="77777777" w:rsidR="002F79AB" w:rsidRDefault="002F79AB" w:rsidP="002F79AB">
            <w:pPr>
              <w:pStyle w:val="BodyText"/>
              <w:rPr>
                <w:rFonts w:ascii="Arial" w:hAnsi="Arial" w:cs="Arial"/>
                <w:b/>
                <w:bCs/>
              </w:rPr>
            </w:pPr>
            <w:r>
              <w:rPr>
                <w:rFonts w:ascii="Arial" w:hAnsi="Arial" w:cs="Arial"/>
                <w:b/>
                <w:bCs/>
              </w:rPr>
              <w:t>“Non-Embedded User”</w:t>
            </w:r>
          </w:p>
        </w:tc>
        <w:tc>
          <w:tcPr>
            <w:tcW w:w="7625" w:type="dxa"/>
          </w:tcPr>
          <w:p w14:paraId="39AF1CE0"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2F79AB" w14:paraId="52790C40" w14:textId="77777777" w:rsidTr="00E43116">
        <w:trPr>
          <w:gridAfter w:val="1"/>
          <w:wAfter w:w="29" w:type="dxa"/>
          <w:trHeight w:val="3109"/>
          <w:ins w:id="324" w:author="Author"/>
        </w:trPr>
        <w:tc>
          <w:tcPr>
            <w:tcW w:w="2695" w:type="dxa"/>
          </w:tcPr>
          <w:p w14:paraId="59DF3D4F" w14:textId="77777777" w:rsidR="002F79AB" w:rsidRDefault="002F79AB" w:rsidP="002F79AB">
            <w:pPr>
              <w:pStyle w:val="BodyText"/>
              <w:rPr>
                <w:ins w:id="325" w:author="Author"/>
                <w:del w:id="326" w:author="Author"/>
                <w:rFonts w:ascii="Arial" w:hAnsi="Arial" w:cs="Arial"/>
                <w:b/>
                <w:bCs/>
              </w:rPr>
            </w:pPr>
            <w:ins w:id="327" w:author="Author">
              <w:r w:rsidRPr="2E5E0775">
                <w:rPr>
                  <w:rFonts w:ascii="Arial" w:hAnsi="Arial" w:cs="Arial"/>
                  <w:b/>
                  <w:bCs/>
                  <w:color w:val="000000" w:themeColor="text1"/>
                  <w:lang w:eastAsia="en-GB"/>
                </w:rPr>
                <w:t>“Non-Final Demand Site”</w:t>
              </w:r>
            </w:ins>
          </w:p>
          <w:p w14:paraId="4FDA0009" w14:textId="241D4616" w:rsidR="002F79AB" w:rsidRDefault="002F79AB" w:rsidP="002F79AB">
            <w:pPr>
              <w:pStyle w:val="BodyText"/>
              <w:rPr>
                <w:rFonts w:ascii="Arial" w:hAnsi="Arial" w:cs="Arial"/>
                <w:b/>
                <w:bCs/>
              </w:rPr>
            </w:pPr>
          </w:p>
        </w:tc>
        <w:tc>
          <w:tcPr>
            <w:tcW w:w="7625" w:type="dxa"/>
          </w:tcPr>
          <w:p w14:paraId="135868C4" w14:textId="77777777" w:rsidR="002F79AB" w:rsidRDefault="002F79AB" w:rsidP="002F79AB">
            <w:pPr>
              <w:spacing w:line="235" w:lineRule="atLeast"/>
              <w:rPr>
                <w:ins w:id="328" w:author="Author"/>
                <w:rFonts w:ascii="Arial" w:hAnsi="Arial" w:cs="Arial"/>
                <w:color w:val="000000" w:themeColor="text1"/>
                <w:lang w:eastAsia="en-GB"/>
              </w:rPr>
            </w:pPr>
            <w:ins w:id="329"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02F79AB" w:rsidRDefault="002F79AB" w:rsidP="002F79AB">
            <w:pPr>
              <w:pStyle w:val="ListParagraph"/>
              <w:numPr>
                <w:ilvl w:val="0"/>
                <w:numId w:val="47"/>
              </w:numPr>
              <w:spacing w:after="0" w:line="235" w:lineRule="atLeast"/>
              <w:rPr>
                <w:ins w:id="330" w:author="Author"/>
                <w:rFonts w:ascii="Arial" w:eastAsia="Times New Roman" w:hAnsi="Arial" w:cs="Arial"/>
                <w:color w:val="000000" w:themeColor="text1"/>
                <w:lang w:eastAsia="en-GB"/>
              </w:rPr>
            </w:pPr>
            <w:ins w:id="331"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02F79AB" w:rsidRDefault="002F79AB" w:rsidP="002F79AB">
            <w:pPr>
              <w:pStyle w:val="ListParagraph"/>
              <w:numPr>
                <w:ilvl w:val="0"/>
                <w:numId w:val="47"/>
              </w:numPr>
              <w:spacing w:after="0" w:line="235" w:lineRule="atLeast"/>
              <w:rPr>
                <w:ins w:id="332" w:author="Author"/>
                <w:rFonts w:ascii="Arial" w:eastAsia="Times New Roman" w:hAnsi="Arial" w:cs="Arial"/>
                <w:color w:val="000000" w:themeColor="text1"/>
                <w:lang w:eastAsia="en-GB"/>
              </w:rPr>
            </w:pPr>
            <w:ins w:id="333"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002F79AB" w:rsidRDefault="002F79AB" w:rsidP="002F79AB">
            <w:pPr>
              <w:spacing w:line="235" w:lineRule="atLeast"/>
              <w:rPr>
                <w:ins w:id="334" w:author="Author"/>
                <w:rFonts w:ascii="Arial" w:hAnsi="Arial" w:cs="Arial"/>
                <w:color w:val="000000" w:themeColor="text1"/>
                <w:lang w:eastAsia="en-GB"/>
              </w:rPr>
            </w:pPr>
          </w:p>
          <w:p w14:paraId="71763937" w14:textId="6BE40103" w:rsidR="002F79AB" w:rsidRDefault="002F79AB" w:rsidP="002F79AB">
            <w:pPr>
              <w:pStyle w:val="BodyText"/>
              <w:jc w:val="both"/>
              <w:rPr>
                <w:rFonts w:ascii="Arial" w:hAnsi="Arial" w:cs="Arial"/>
              </w:rPr>
            </w:pPr>
            <w:ins w:id="335"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2F79AB" w14:paraId="589C7A52" w14:textId="77777777" w:rsidTr="00E43116">
        <w:trPr>
          <w:gridAfter w:val="1"/>
          <w:wAfter w:w="29" w:type="dxa"/>
          <w:trHeight w:val="1003"/>
          <w:ins w:id="336" w:author="Author"/>
        </w:trPr>
        <w:tc>
          <w:tcPr>
            <w:tcW w:w="2695" w:type="dxa"/>
          </w:tcPr>
          <w:p w14:paraId="7A865D09" w14:textId="29E6BE1B" w:rsidR="002F79AB" w:rsidRPr="2E5E0775" w:rsidRDefault="002F79AB" w:rsidP="002F79AB">
            <w:pPr>
              <w:pStyle w:val="BodyText"/>
              <w:rPr>
                <w:ins w:id="337" w:author="Author"/>
                <w:rFonts w:ascii="Arial" w:hAnsi="Arial" w:cs="Arial"/>
                <w:b/>
                <w:bCs/>
                <w:color w:val="000000" w:themeColor="text1"/>
                <w:lang w:eastAsia="en-GB"/>
              </w:rPr>
            </w:pPr>
            <w:ins w:id="338" w:author="Author">
              <w:r>
                <w:rPr>
                  <w:rFonts w:ascii="Arial" w:hAnsi="Arial" w:cs="Arial"/>
                  <w:b/>
                  <w:bCs/>
                </w:rPr>
                <w:t>"Non- Performing Party"</w:t>
              </w:r>
            </w:ins>
          </w:p>
        </w:tc>
        <w:tc>
          <w:tcPr>
            <w:tcW w:w="7625" w:type="dxa"/>
          </w:tcPr>
          <w:p w14:paraId="0FAC1B35" w14:textId="01DE1E80" w:rsidR="002F79AB" w:rsidRPr="2E5E0775" w:rsidRDefault="002F79AB" w:rsidP="002F79AB">
            <w:pPr>
              <w:spacing w:line="235" w:lineRule="atLeast"/>
              <w:rPr>
                <w:ins w:id="339" w:author="Author"/>
                <w:rFonts w:ascii="Arial" w:hAnsi="Arial" w:cs="Arial"/>
                <w:color w:val="000000" w:themeColor="text1"/>
                <w:lang w:eastAsia="en-GB"/>
              </w:rPr>
            </w:pPr>
            <w:ins w:id="340" w:author="Author">
              <w:r>
                <w:rPr>
                  <w:rFonts w:ascii="Arial" w:hAnsi="Arial" w:cs="Arial"/>
                </w:rPr>
                <w:t xml:space="preserve">as defined in Paragraph 6.19; </w:t>
              </w:r>
            </w:ins>
          </w:p>
        </w:tc>
      </w:tr>
      <w:tr w:rsidR="002F79AB" w14:paraId="0ED45F83" w14:textId="77777777" w:rsidTr="00E43116">
        <w:trPr>
          <w:gridAfter w:val="1"/>
          <w:wAfter w:w="29" w:type="dxa"/>
          <w:trHeight w:val="300"/>
        </w:trPr>
        <w:tc>
          <w:tcPr>
            <w:tcW w:w="2695" w:type="dxa"/>
          </w:tcPr>
          <w:p w14:paraId="51E0AE7A" w14:textId="77777777" w:rsidR="002F79AB" w:rsidRDefault="002F79AB" w:rsidP="002F79AB">
            <w:pPr>
              <w:pStyle w:val="BodyText"/>
              <w:rPr>
                <w:rFonts w:ascii="Arial" w:hAnsi="Arial" w:cs="Arial"/>
                <w:b/>
                <w:bCs/>
              </w:rPr>
            </w:pPr>
            <w:r>
              <w:rPr>
                <w:rFonts w:ascii="Arial" w:hAnsi="Arial" w:cs="Arial"/>
                <w:b/>
                <w:bCs/>
              </w:rPr>
              <w:t>"Non Standard Boundary"</w:t>
            </w:r>
          </w:p>
        </w:tc>
        <w:tc>
          <w:tcPr>
            <w:tcW w:w="7625" w:type="dxa"/>
          </w:tcPr>
          <w:p w14:paraId="33924E58" w14:textId="77777777" w:rsidR="002F79AB" w:rsidRDefault="002F79AB" w:rsidP="002F79AB">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2F79AB" w14:paraId="40E8B01D" w14:textId="77777777" w:rsidTr="00E43116">
        <w:trPr>
          <w:gridAfter w:val="1"/>
          <w:wAfter w:w="29" w:type="dxa"/>
          <w:trHeight w:val="300"/>
          <w:ins w:id="341" w:author="Author"/>
        </w:trPr>
        <w:tc>
          <w:tcPr>
            <w:tcW w:w="2695" w:type="dxa"/>
          </w:tcPr>
          <w:p w14:paraId="3DDDC9CE" w14:textId="6F74A2A8" w:rsidR="002F79AB" w:rsidRDefault="002F79AB" w:rsidP="002F79AB">
            <w:pPr>
              <w:pStyle w:val="BodyText"/>
              <w:rPr>
                <w:ins w:id="342" w:author="Author"/>
                <w:rFonts w:ascii="Arial" w:hAnsi="Arial" w:cs="Arial"/>
                <w:b/>
                <w:bCs/>
              </w:rPr>
            </w:pPr>
            <w:ins w:id="343" w:author="Author">
              <w:r w:rsidRPr="00F35A74">
                <w:rPr>
                  <w:rFonts w:ascii="Arial" w:hAnsi="Arial" w:cs="Arial"/>
                  <w:b/>
                  <w:bCs/>
                  <w:szCs w:val="22"/>
                </w:rPr>
                <w:t>“Non-Standard Interconnector”</w:t>
              </w:r>
            </w:ins>
          </w:p>
        </w:tc>
        <w:tc>
          <w:tcPr>
            <w:tcW w:w="7625" w:type="dxa"/>
          </w:tcPr>
          <w:p w14:paraId="0093CB3E" w14:textId="3D4C3C85" w:rsidR="002F79AB" w:rsidRDefault="002F79AB" w:rsidP="002F79AB">
            <w:pPr>
              <w:spacing w:after="240"/>
              <w:jc w:val="both"/>
              <w:rPr>
                <w:ins w:id="344" w:author="Author"/>
                <w:rFonts w:ascii="Arial" w:hAnsi="Arial" w:cs="Arial"/>
              </w:rPr>
            </w:pPr>
            <w:ins w:id="345"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2F79AB" w14:paraId="299891D5" w14:textId="77777777" w:rsidTr="00E43116">
        <w:trPr>
          <w:gridAfter w:val="1"/>
          <w:wAfter w:w="29" w:type="dxa"/>
          <w:trHeight w:val="300"/>
        </w:trPr>
        <w:tc>
          <w:tcPr>
            <w:tcW w:w="2695" w:type="dxa"/>
          </w:tcPr>
          <w:p w14:paraId="0460DA64" w14:textId="77777777" w:rsidR="002F79AB" w:rsidRDefault="002F79AB" w:rsidP="002F79AB">
            <w:pPr>
              <w:rPr>
                <w:rFonts w:ascii="Arial" w:hAnsi="Arial" w:cs="Arial"/>
                <w:b/>
                <w:bCs/>
              </w:rPr>
            </w:pPr>
            <w:r>
              <w:rPr>
                <w:rFonts w:ascii="Arial" w:hAnsi="Arial" w:cs="Arial"/>
                <w:b/>
                <w:bCs/>
              </w:rPr>
              <w:t>"Non-Synchronous Generating Unit"</w:t>
            </w:r>
          </w:p>
        </w:tc>
        <w:tc>
          <w:tcPr>
            <w:tcW w:w="7625" w:type="dxa"/>
          </w:tcPr>
          <w:p w14:paraId="12A6F1D7" w14:textId="77777777" w:rsidR="002F79AB" w:rsidRDefault="002F79AB" w:rsidP="002F79AB">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2F79AB" w14:paraId="7AA092D7" w14:textId="77777777" w:rsidTr="00E43116">
        <w:trPr>
          <w:gridAfter w:val="1"/>
          <w:wAfter w:w="29" w:type="dxa"/>
          <w:trHeight w:val="300"/>
        </w:trPr>
        <w:tc>
          <w:tcPr>
            <w:tcW w:w="2695" w:type="dxa"/>
          </w:tcPr>
          <w:p w14:paraId="5D1F7237" w14:textId="77777777" w:rsidR="002F79AB" w:rsidRDefault="002F79AB" w:rsidP="002F79AB">
            <w:pPr>
              <w:rPr>
                <w:rFonts w:ascii="Arial" w:hAnsi="Arial" w:cs="Arial"/>
                <w:b/>
                <w:bCs/>
              </w:rPr>
            </w:pPr>
            <w:r>
              <w:rPr>
                <w:rFonts w:ascii="Arial" w:hAnsi="Arial" w:cs="Arial"/>
                <w:b/>
                <w:bCs/>
              </w:rPr>
              <w:t>"Notice of Drawing"</w:t>
            </w:r>
          </w:p>
        </w:tc>
        <w:tc>
          <w:tcPr>
            <w:tcW w:w="7625" w:type="dxa"/>
          </w:tcPr>
          <w:p w14:paraId="1A6DA005" w14:textId="77777777" w:rsidR="002F79AB" w:rsidRDefault="002F79AB" w:rsidP="002F79AB">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2F79AB" w14:paraId="0569D2ED" w14:textId="77777777" w:rsidTr="00E43116">
        <w:trPr>
          <w:gridAfter w:val="1"/>
          <w:wAfter w:w="29" w:type="dxa"/>
          <w:trHeight w:val="300"/>
        </w:trPr>
        <w:tc>
          <w:tcPr>
            <w:tcW w:w="2695" w:type="dxa"/>
          </w:tcPr>
          <w:p w14:paraId="7D2E36B1" w14:textId="4A565017" w:rsidR="002F79AB" w:rsidRPr="00416BDE" w:rsidRDefault="002F79AB" w:rsidP="002F79AB">
            <w:pPr>
              <w:pStyle w:val="BodyText"/>
              <w:rPr>
                <w:rFonts w:ascii="Arial" w:hAnsi="Arial" w:cs="Arial"/>
                <w:b/>
                <w:bCs/>
              </w:rPr>
            </w:pPr>
            <w:bookmarkStart w:id="346" w:name="_BPDCI_110"/>
            <w:r w:rsidRPr="00416BDE">
              <w:rPr>
                <w:rFonts w:ascii="Arial" w:hAnsi="Arial" w:cs="Arial"/>
                <w:b/>
                <w:bCs/>
              </w:rPr>
              <w:t>"Notification Date"</w:t>
            </w:r>
            <w:bookmarkEnd w:id="346"/>
          </w:p>
        </w:tc>
        <w:tc>
          <w:tcPr>
            <w:tcW w:w="7625" w:type="dxa"/>
          </w:tcPr>
          <w:p w14:paraId="70F5166A" w14:textId="77777777" w:rsidR="002F79AB" w:rsidRPr="00416BDE" w:rsidRDefault="002F79AB" w:rsidP="002F79AB">
            <w:pPr>
              <w:pStyle w:val="BodyText"/>
              <w:jc w:val="both"/>
              <w:rPr>
                <w:rFonts w:ascii="Arial" w:hAnsi="Arial" w:cs="Arial"/>
              </w:rPr>
            </w:pPr>
            <w:bookmarkStart w:id="347"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47"/>
          </w:p>
        </w:tc>
      </w:tr>
      <w:tr w:rsidR="002F79AB" w14:paraId="103B6615" w14:textId="77777777" w:rsidTr="00E43116">
        <w:trPr>
          <w:gridAfter w:val="1"/>
          <w:wAfter w:w="29" w:type="dxa"/>
          <w:trHeight w:val="300"/>
        </w:trPr>
        <w:tc>
          <w:tcPr>
            <w:tcW w:w="2695" w:type="dxa"/>
          </w:tcPr>
          <w:p w14:paraId="763B93BC" w14:textId="65CA1EB2" w:rsidR="002F79AB" w:rsidRDefault="002F79AB" w:rsidP="002F79AB">
            <w:pPr>
              <w:pStyle w:val="BodyText"/>
              <w:rPr>
                <w:rFonts w:ascii="Arial" w:hAnsi="Arial" w:cs="Arial"/>
                <w:b/>
                <w:bCs/>
                <w:strike/>
                <w:color w:val="FF0000"/>
              </w:rPr>
            </w:pPr>
            <w:r>
              <w:rPr>
                <w:rFonts w:ascii="Arial" w:hAnsi="Arial" w:cs="Arial"/>
                <w:b/>
                <w:bCs/>
              </w:rPr>
              <w:t>"Notification of Circuit Outage"</w:t>
            </w:r>
            <w:bookmarkStart w:id="348" w:name="_BPDCD_113"/>
          </w:p>
        </w:tc>
        <w:bookmarkEnd w:id="348"/>
        <w:tc>
          <w:tcPr>
            <w:tcW w:w="7625" w:type="dxa"/>
          </w:tcPr>
          <w:p w14:paraId="669F8197" w14:textId="77777777" w:rsidR="002F79AB" w:rsidRDefault="002F79AB" w:rsidP="002F79AB">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2F79AB" w14:paraId="38F10BDE" w14:textId="77777777" w:rsidTr="00E43116">
        <w:trPr>
          <w:gridAfter w:val="1"/>
          <w:wAfter w:w="29" w:type="dxa"/>
          <w:trHeight w:val="300"/>
        </w:trPr>
        <w:tc>
          <w:tcPr>
            <w:tcW w:w="2695" w:type="dxa"/>
          </w:tcPr>
          <w:p w14:paraId="51C80081" w14:textId="7C0F2C26" w:rsidR="002F79AB" w:rsidRPr="0019675B" w:rsidRDefault="002F79AB" w:rsidP="002F79AB">
            <w:pPr>
              <w:pStyle w:val="BodyText"/>
              <w:rPr>
                <w:rFonts w:ascii="Arial" w:hAnsi="Arial" w:cs="Arial"/>
                <w:b/>
                <w:bCs/>
              </w:rPr>
            </w:pPr>
            <w:bookmarkStart w:id="349" w:name="_BPDCI_115"/>
            <w:r w:rsidRPr="0019675B">
              <w:rPr>
                <w:rFonts w:ascii="Arial" w:hAnsi="Arial" w:cs="Arial"/>
                <w:b/>
                <w:bCs/>
              </w:rPr>
              <w:t>"Notification of Circuit Restriction"</w:t>
            </w:r>
            <w:bookmarkEnd w:id="349"/>
          </w:p>
          <w:p w14:paraId="00C83CA5" w14:textId="77777777" w:rsidR="002F79AB" w:rsidRPr="0019675B" w:rsidRDefault="002F79AB" w:rsidP="002F79AB">
            <w:pPr>
              <w:pStyle w:val="BodyText"/>
              <w:rPr>
                <w:rFonts w:ascii="Arial" w:hAnsi="Arial" w:cs="Arial"/>
                <w:b/>
                <w:bCs/>
              </w:rPr>
            </w:pPr>
          </w:p>
        </w:tc>
        <w:tc>
          <w:tcPr>
            <w:tcW w:w="7625" w:type="dxa"/>
          </w:tcPr>
          <w:p w14:paraId="1CCB2903" w14:textId="77777777" w:rsidR="002F79AB" w:rsidRPr="0019675B" w:rsidRDefault="002F79AB" w:rsidP="002F79AB">
            <w:pPr>
              <w:pStyle w:val="BodyText"/>
              <w:jc w:val="both"/>
              <w:rPr>
                <w:rFonts w:ascii="Arial" w:hAnsi="Arial" w:cs="Arial"/>
                <w:b/>
              </w:rPr>
            </w:pPr>
            <w:bookmarkStart w:id="350"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0"/>
          </w:p>
        </w:tc>
      </w:tr>
      <w:tr w:rsidR="002F79AB" w14:paraId="090856BC" w14:textId="77777777" w:rsidTr="00E43116">
        <w:trPr>
          <w:gridAfter w:val="1"/>
          <w:wAfter w:w="29" w:type="dxa"/>
          <w:trHeight w:val="300"/>
        </w:trPr>
        <w:tc>
          <w:tcPr>
            <w:tcW w:w="2695" w:type="dxa"/>
          </w:tcPr>
          <w:p w14:paraId="12611656" w14:textId="77777777" w:rsidR="002F79AB" w:rsidRDefault="002F79AB" w:rsidP="002F79AB">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2F79AB" w:rsidRDefault="002F79AB" w:rsidP="002F79AB">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2F79AB" w:rsidRPr="0000119F" w:rsidRDefault="002F79AB" w:rsidP="002F79AB">
            <w:pPr>
              <w:jc w:val="both"/>
              <w:rPr>
                <w:rFonts w:ascii="Arial" w:hAnsi="Arial" w:cs="Arial"/>
                <w:szCs w:val="22"/>
              </w:rPr>
            </w:pPr>
          </w:p>
        </w:tc>
      </w:tr>
      <w:tr w:rsidR="002F79AB" w14:paraId="3EC4A940" w14:textId="77777777" w:rsidTr="00E43116">
        <w:trPr>
          <w:gridAfter w:val="1"/>
          <w:wAfter w:w="29" w:type="dxa"/>
          <w:trHeight w:val="300"/>
        </w:trPr>
        <w:tc>
          <w:tcPr>
            <w:tcW w:w="2695" w:type="dxa"/>
          </w:tcPr>
          <w:p w14:paraId="1FF42CE9" w14:textId="07470369" w:rsidR="002F79AB" w:rsidRPr="0019675B" w:rsidRDefault="002F79AB" w:rsidP="002F79AB">
            <w:pPr>
              <w:pStyle w:val="BodyText"/>
              <w:rPr>
                <w:rFonts w:ascii="Arial" w:hAnsi="Arial" w:cs="Arial"/>
                <w:b/>
                <w:bCs/>
              </w:rPr>
            </w:pPr>
            <w:bookmarkStart w:id="351" w:name="_BPDCI_117"/>
            <w:r w:rsidRPr="0019675B">
              <w:rPr>
                <w:rFonts w:ascii="Arial" w:hAnsi="Arial" w:cs="Arial"/>
                <w:b/>
                <w:bCs/>
              </w:rPr>
              <w:t>"Notification of Restrictions on Availability"</w:t>
            </w:r>
            <w:bookmarkEnd w:id="351"/>
          </w:p>
        </w:tc>
        <w:tc>
          <w:tcPr>
            <w:tcW w:w="7625" w:type="dxa"/>
          </w:tcPr>
          <w:p w14:paraId="756BAC7A" w14:textId="77777777" w:rsidR="002F79AB" w:rsidRPr="0019675B" w:rsidRDefault="002F79AB" w:rsidP="002F79AB">
            <w:pPr>
              <w:pStyle w:val="BodyText"/>
              <w:jc w:val="both"/>
              <w:rPr>
                <w:rFonts w:ascii="Arial" w:hAnsi="Arial" w:cs="Arial"/>
              </w:rPr>
            </w:pPr>
            <w:bookmarkStart w:id="352"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2"/>
          </w:p>
        </w:tc>
      </w:tr>
      <w:tr w:rsidR="002F79AB" w14:paraId="49C4224D" w14:textId="77777777" w:rsidTr="00E43116">
        <w:trPr>
          <w:gridAfter w:val="1"/>
          <w:wAfter w:w="29" w:type="dxa"/>
          <w:trHeight w:val="300"/>
        </w:trPr>
        <w:tc>
          <w:tcPr>
            <w:tcW w:w="2695" w:type="dxa"/>
          </w:tcPr>
          <w:p w14:paraId="199DC981" w14:textId="77777777" w:rsidR="002F79AB" w:rsidRDefault="002F79AB" w:rsidP="002F79AB">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2F79AB" w:rsidRDefault="002F79AB" w:rsidP="002F79AB">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2F79AB" w14:paraId="553A2404" w14:textId="77777777" w:rsidTr="00E43116">
        <w:trPr>
          <w:gridAfter w:val="1"/>
          <w:wAfter w:w="29" w:type="dxa"/>
          <w:trHeight w:val="300"/>
        </w:trPr>
        <w:tc>
          <w:tcPr>
            <w:tcW w:w="2695" w:type="dxa"/>
          </w:tcPr>
          <w:p w14:paraId="0464BFFD" w14:textId="77777777" w:rsidR="002F79AB" w:rsidRDefault="002F79AB" w:rsidP="002F79AB">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2F79AB" w:rsidRDefault="002F79AB" w:rsidP="002F79AB">
            <w:pPr>
              <w:pStyle w:val="clauseindent"/>
              <w:ind w:left="0"/>
              <w:jc w:val="both"/>
              <w:rPr>
                <w:rFonts w:ascii="Arial" w:hAnsi="Arial" w:cs="Arial"/>
              </w:rPr>
            </w:pPr>
            <w:r>
              <w:rPr>
                <w:rFonts w:ascii="Arial" w:hAnsi="Arial" w:cs="Arial"/>
              </w:rPr>
              <w:t>as defined in Paragraph 3.13;</w:t>
            </w:r>
          </w:p>
        </w:tc>
      </w:tr>
      <w:tr w:rsidR="002F79AB" w14:paraId="70FA02DA" w14:textId="77777777" w:rsidTr="00E43116">
        <w:trPr>
          <w:gridAfter w:val="1"/>
          <w:wAfter w:w="29" w:type="dxa"/>
          <w:trHeight w:val="300"/>
        </w:trPr>
        <w:tc>
          <w:tcPr>
            <w:tcW w:w="2695" w:type="dxa"/>
          </w:tcPr>
          <w:p w14:paraId="3284868B" w14:textId="77777777" w:rsidR="002F79AB" w:rsidRDefault="002F79AB" w:rsidP="002F79AB">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2F79AB" w:rsidRDefault="002F79AB" w:rsidP="002F79AB">
            <w:pPr>
              <w:jc w:val="both"/>
              <w:rPr>
                <w:rFonts w:ascii="Arial" w:hAnsi="Arial" w:cs="Arial"/>
              </w:rPr>
            </w:pPr>
            <w:r>
              <w:rPr>
                <w:rFonts w:ascii="Arial" w:hAnsi="Arial" w:cs="Arial"/>
              </w:rPr>
              <w:t>as defined in Paragraph 6.11;</w:t>
            </w:r>
          </w:p>
        </w:tc>
      </w:tr>
      <w:tr w:rsidR="002F79AB" w14:paraId="21696C1E" w14:textId="77777777" w:rsidTr="00E43116">
        <w:trPr>
          <w:gridAfter w:val="1"/>
          <w:wAfter w:w="29" w:type="dxa"/>
          <w:trHeight w:val="300"/>
        </w:trPr>
        <w:tc>
          <w:tcPr>
            <w:tcW w:w="2695" w:type="dxa"/>
          </w:tcPr>
          <w:p w14:paraId="424C560A" w14:textId="77777777" w:rsidR="002F79AB" w:rsidRDefault="002F79AB" w:rsidP="002F79AB">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2F79AB" w:rsidRDefault="002F79AB" w:rsidP="002F79AB">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2F79AB" w14:paraId="2ED8755B" w14:textId="77777777" w:rsidTr="00E43116">
        <w:trPr>
          <w:gridAfter w:val="1"/>
          <w:wAfter w:w="29" w:type="dxa"/>
          <w:trHeight w:val="300"/>
        </w:trPr>
        <w:tc>
          <w:tcPr>
            <w:tcW w:w="2695" w:type="dxa"/>
          </w:tcPr>
          <w:p w14:paraId="646580CE" w14:textId="77777777" w:rsidR="002F79AB" w:rsidRDefault="002F79AB" w:rsidP="002F79AB">
            <w:pPr>
              <w:rPr>
                <w:rFonts w:ascii="Arial" w:hAnsi="Arial" w:cs="Arial"/>
                <w:b/>
                <w:bCs/>
              </w:rPr>
            </w:pPr>
            <w:r>
              <w:rPr>
                <w:rFonts w:ascii="Arial" w:hAnsi="Arial" w:cs="Arial"/>
                <w:b/>
                <w:bCs/>
              </w:rPr>
              <w:t>"Obligatory Reactive Power Service</w:t>
            </w:r>
          </w:p>
        </w:tc>
        <w:tc>
          <w:tcPr>
            <w:tcW w:w="7625" w:type="dxa"/>
          </w:tcPr>
          <w:p w14:paraId="250B4ABC" w14:textId="77777777" w:rsidR="002F79AB" w:rsidRDefault="002F79AB" w:rsidP="002F79AB">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2F79AB" w:rsidRDefault="002F79AB" w:rsidP="002F79AB">
            <w:pPr>
              <w:jc w:val="both"/>
              <w:rPr>
                <w:rFonts w:ascii="Arial" w:hAnsi="Arial" w:cs="Arial"/>
              </w:rPr>
            </w:pPr>
          </w:p>
        </w:tc>
      </w:tr>
      <w:tr w:rsidR="002F79AB" w14:paraId="1462065E" w14:textId="77777777" w:rsidTr="00E43116">
        <w:trPr>
          <w:gridAfter w:val="1"/>
          <w:wAfter w:w="29" w:type="dxa"/>
          <w:trHeight w:val="300"/>
        </w:trPr>
        <w:tc>
          <w:tcPr>
            <w:tcW w:w="2695" w:type="dxa"/>
          </w:tcPr>
          <w:p w14:paraId="411AFFD9" w14:textId="77777777" w:rsidR="002F79AB" w:rsidRDefault="002F79AB" w:rsidP="002F79AB">
            <w:pPr>
              <w:pStyle w:val="BodyText"/>
              <w:rPr>
                <w:rFonts w:ascii="Arial" w:hAnsi="Arial" w:cs="Arial"/>
                <w:b/>
                <w:bCs/>
              </w:rPr>
            </w:pPr>
            <w:r>
              <w:rPr>
                <w:rFonts w:ascii="Arial" w:hAnsi="Arial" w:cs="Arial"/>
                <w:b/>
                <w:bCs/>
              </w:rPr>
              <w:t>"Offer"</w:t>
            </w:r>
          </w:p>
        </w:tc>
        <w:tc>
          <w:tcPr>
            <w:tcW w:w="7625" w:type="dxa"/>
          </w:tcPr>
          <w:p w14:paraId="43D5EEDD" w14:textId="77777777" w:rsidR="002F79AB" w:rsidRDefault="002F79AB" w:rsidP="002F79AB">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2F79AB" w:rsidRDefault="002F79AB" w:rsidP="002F79AB">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2F79AB" w14:paraId="5C8BD5A1" w14:textId="77777777" w:rsidTr="00E43116">
        <w:trPr>
          <w:gridAfter w:val="1"/>
          <w:wAfter w:w="29" w:type="dxa"/>
          <w:trHeight w:val="300"/>
        </w:trPr>
        <w:tc>
          <w:tcPr>
            <w:tcW w:w="2695" w:type="dxa"/>
          </w:tcPr>
          <w:p w14:paraId="74B04BA8" w14:textId="5D86F74B" w:rsidR="002F79AB" w:rsidRPr="003D5B5F" w:rsidRDefault="002F79AB" w:rsidP="002F79AB">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2F79AB" w:rsidRPr="006A0828" w:rsidRDefault="002F79AB" w:rsidP="002F79AB">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2F79AB" w14:paraId="281373DF" w14:textId="77777777" w:rsidTr="00E43116">
        <w:trPr>
          <w:gridAfter w:val="1"/>
          <w:wAfter w:w="29" w:type="dxa"/>
          <w:trHeight w:val="300"/>
        </w:trPr>
        <w:tc>
          <w:tcPr>
            <w:tcW w:w="2695" w:type="dxa"/>
          </w:tcPr>
          <w:p w14:paraId="0F9B0112" w14:textId="77777777" w:rsidR="002F79AB" w:rsidRDefault="002F79AB" w:rsidP="002F79AB">
            <w:pPr>
              <w:pStyle w:val="BodyText"/>
              <w:rPr>
                <w:rFonts w:ascii="Arial" w:hAnsi="Arial" w:cs="Arial"/>
                <w:b/>
                <w:bCs/>
              </w:rPr>
            </w:pPr>
            <w:r>
              <w:rPr>
                <w:rFonts w:ascii="Arial" w:hAnsi="Arial" w:cs="Arial"/>
                <w:b/>
                <w:bCs/>
              </w:rPr>
              <w:t>"Offshore"</w:t>
            </w:r>
          </w:p>
        </w:tc>
        <w:tc>
          <w:tcPr>
            <w:tcW w:w="7625" w:type="dxa"/>
          </w:tcPr>
          <w:p w14:paraId="4884C201" w14:textId="77777777" w:rsidR="002F79AB" w:rsidRDefault="002F79AB" w:rsidP="002F79AB">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2F79AB"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2F79AB" w:rsidRDefault="002F79AB" w:rsidP="002F79AB">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2F79AB" w:rsidRDefault="002F79AB" w:rsidP="002F79AB">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2F79AB" w:rsidRDefault="002F79AB" w:rsidP="002F79AB">
            <w:pPr>
              <w:autoSpaceDE w:val="0"/>
              <w:autoSpaceDN w:val="0"/>
              <w:adjustRightInd w:val="0"/>
              <w:rPr>
                <w:rFonts w:ascii="Arial" w:hAnsi="Arial" w:cs="Arial"/>
              </w:rPr>
            </w:pPr>
          </w:p>
        </w:tc>
      </w:tr>
      <w:tr w:rsidR="002F79AB"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2F79AB" w:rsidRDefault="002F79AB" w:rsidP="002F79AB">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2F79AB" w:rsidRDefault="002F79AB" w:rsidP="002F79AB">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2F79AB" w:rsidRDefault="002F79AB" w:rsidP="002F79AB">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2F79AB" w:rsidRDefault="002F79AB" w:rsidP="002F79AB">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2F79AB" w14:paraId="0307B425" w14:textId="77777777" w:rsidTr="00E43116">
        <w:tblPrEx>
          <w:tblCellMar>
            <w:left w:w="108" w:type="dxa"/>
            <w:right w:w="108" w:type="dxa"/>
          </w:tblCellMar>
        </w:tblPrEx>
        <w:trPr>
          <w:gridAfter w:val="1"/>
          <w:wAfter w:w="29" w:type="dxa"/>
          <w:trHeight w:val="300"/>
          <w:ins w:id="353" w:author="Author"/>
        </w:trPr>
        <w:tc>
          <w:tcPr>
            <w:tcW w:w="2695" w:type="dxa"/>
          </w:tcPr>
          <w:p w14:paraId="367DE904" w14:textId="5900A223" w:rsidR="002F79AB" w:rsidRDefault="002F79AB" w:rsidP="002F79AB">
            <w:pPr>
              <w:pStyle w:val="BodyText"/>
              <w:spacing w:before="120"/>
              <w:rPr>
                <w:ins w:id="354" w:author="Author"/>
                <w:rFonts w:ascii="Arial" w:hAnsi="Arial" w:cs="Arial"/>
                <w:b/>
                <w:bCs/>
              </w:rPr>
            </w:pPr>
            <w:ins w:id="355" w:author="Author">
              <w:r w:rsidRPr="00F35A74">
                <w:rPr>
                  <w:rFonts w:ascii="Arial" w:hAnsi="Arial" w:cs="Arial"/>
                  <w:b/>
                  <w:bCs/>
                  <w:szCs w:val="22"/>
                </w:rPr>
                <w:t>“Offshore Project”</w:t>
              </w:r>
            </w:ins>
          </w:p>
        </w:tc>
        <w:tc>
          <w:tcPr>
            <w:tcW w:w="7625" w:type="dxa"/>
          </w:tcPr>
          <w:p w14:paraId="0BD70FB1" w14:textId="77777777" w:rsidR="002F79AB" w:rsidRDefault="002F79AB" w:rsidP="002F79AB">
            <w:pPr>
              <w:jc w:val="both"/>
              <w:rPr>
                <w:ins w:id="356" w:author="Author"/>
                <w:rFonts w:ascii="Arial" w:hAnsi="Arial" w:cs="Arial"/>
                <w:szCs w:val="22"/>
              </w:rPr>
            </w:pPr>
            <w:ins w:id="357"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2F79AB" w:rsidRDefault="002F79AB" w:rsidP="002F79AB">
            <w:pPr>
              <w:jc w:val="both"/>
              <w:rPr>
                <w:ins w:id="358" w:author="Author"/>
                <w:rFonts w:ascii="Arial" w:hAnsi="Arial" w:cs="Arial"/>
              </w:rPr>
            </w:pPr>
          </w:p>
        </w:tc>
      </w:tr>
      <w:tr w:rsidR="002F79AB"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2F79AB" w:rsidRDefault="002F79AB" w:rsidP="002F79AB">
            <w:pPr>
              <w:pStyle w:val="BodyText"/>
              <w:rPr>
                <w:rFonts w:ascii="Arial" w:hAnsi="Arial" w:cs="Arial"/>
                <w:b/>
                <w:bCs/>
              </w:rPr>
            </w:pPr>
            <w:r>
              <w:rPr>
                <w:rFonts w:ascii="Arial" w:hAnsi="Arial" w:cs="Arial"/>
                <w:b/>
                <w:bCs/>
              </w:rPr>
              <w:t>"Offshore Standard Design"</w:t>
            </w:r>
          </w:p>
        </w:tc>
        <w:tc>
          <w:tcPr>
            <w:tcW w:w="7625" w:type="dxa"/>
          </w:tcPr>
          <w:p w14:paraId="50CEFD13" w14:textId="77777777" w:rsidR="002F79AB" w:rsidRDefault="002F79AB" w:rsidP="002F79AB">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2F79AB"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2F79AB" w:rsidRDefault="002F79AB" w:rsidP="002F79AB">
            <w:pPr>
              <w:pStyle w:val="BodyText"/>
              <w:rPr>
                <w:rFonts w:ascii="Arial" w:hAnsi="Arial" w:cs="Arial"/>
                <w:b/>
                <w:bCs/>
              </w:rPr>
            </w:pPr>
            <w:r>
              <w:rPr>
                <w:rFonts w:ascii="Arial" w:hAnsi="Arial" w:cs="Arial"/>
                <w:b/>
                <w:bCs/>
              </w:rPr>
              <w:t>"Offshore Tender Process"</w:t>
            </w:r>
          </w:p>
        </w:tc>
        <w:tc>
          <w:tcPr>
            <w:tcW w:w="7625" w:type="dxa"/>
          </w:tcPr>
          <w:p w14:paraId="460418C4" w14:textId="77777777" w:rsidR="002F79AB" w:rsidRDefault="002F79AB" w:rsidP="002F79AB">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2F79AB"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2F79AB" w:rsidRDefault="002F79AB" w:rsidP="002F79AB">
            <w:pPr>
              <w:pStyle w:val="BodyText"/>
              <w:rPr>
                <w:rFonts w:ascii="Arial" w:hAnsi="Arial" w:cs="Arial"/>
                <w:b/>
                <w:bCs/>
              </w:rPr>
            </w:pPr>
            <w:r>
              <w:rPr>
                <w:rFonts w:ascii="Arial" w:hAnsi="Arial" w:cs="Arial"/>
                <w:b/>
                <w:bCs/>
              </w:rPr>
              <w:t>"Offshore Tender Regulations"</w:t>
            </w:r>
          </w:p>
        </w:tc>
        <w:tc>
          <w:tcPr>
            <w:tcW w:w="7625" w:type="dxa"/>
          </w:tcPr>
          <w:p w14:paraId="5F5C550F" w14:textId="77777777" w:rsidR="002F79AB" w:rsidRDefault="002F79AB" w:rsidP="002F79AB">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2F79AB"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2F79AB" w:rsidRDefault="002F79AB" w:rsidP="002F79AB">
            <w:pPr>
              <w:pStyle w:val="BodyText"/>
              <w:rPr>
                <w:rFonts w:ascii="Arial" w:hAnsi="Arial" w:cs="Arial"/>
                <w:b/>
                <w:bCs/>
              </w:rPr>
            </w:pPr>
            <w:r>
              <w:rPr>
                <w:rFonts w:ascii="Arial" w:hAnsi="Arial" w:cs="Arial"/>
                <w:b/>
                <w:bCs/>
              </w:rPr>
              <w:t>“Offshore Transmission”</w:t>
            </w:r>
          </w:p>
        </w:tc>
        <w:tc>
          <w:tcPr>
            <w:tcW w:w="7625" w:type="dxa"/>
          </w:tcPr>
          <w:p w14:paraId="67489BD1" w14:textId="77777777" w:rsidR="002F79AB" w:rsidRDefault="002F79AB" w:rsidP="002F79AB">
            <w:pPr>
              <w:pStyle w:val="BodyText"/>
              <w:jc w:val="both"/>
              <w:rPr>
                <w:rFonts w:ascii="Arial" w:hAnsi="Arial" w:cs="Arial"/>
              </w:rPr>
            </w:pPr>
            <w:r>
              <w:rPr>
                <w:rFonts w:ascii="Arial" w:hAnsi="Arial" w:cs="Arial"/>
              </w:rPr>
              <w:t>means as defined in the Energy Act 2004;</w:t>
            </w:r>
          </w:p>
        </w:tc>
      </w:tr>
      <w:tr w:rsidR="002F79AB"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2F79AB" w:rsidRDefault="002F79AB" w:rsidP="002F79AB">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2F79AB" w:rsidRDefault="002F79AB" w:rsidP="002F79AB">
            <w:pPr>
              <w:pStyle w:val="BodyText"/>
              <w:tabs>
                <w:tab w:val="center" w:pos="4513"/>
              </w:tabs>
              <w:spacing w:after="0"/>
              <w:rPr>
                <w:rFonts w:ascii="Arial" w:hAnsi="Arial" w:cs="Arial"/>
                <w:strike/>
                <w:color w:val="FF0000"/>
              </w:rPr>
            </w:pPr>
          </w:p>
        </w:tc>
        <w:tc>
          <w:tcPr>
            <w:tcW w:w="7625" w:type="dxa"/>
          </w:tcPr>
          <w:p w14:paraId="5DB35DD5" w14:textId="77777777" w:rsidR="002F79AB" w:rsidRPr="0019675B" w:rsidRDefault="002F79AB" w:rsidP="002F79AB">
            <w:pPr>
              <w:pStyle w:val="BodyText"/>
              <w:tabs>
                <w:tab w:val="center" w:pos="4513"/>
              </w:tabs>
              <w:spacing w:after="0"/>
              <w:rPr>
                <w:rFonts w:ascii="Arial" w:hAnsi="Arial" w:cs="Arial"/>
              </w:rPr>
            </w:pPr>
            <w:bookmarkStart w:id="359"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59"/>
          </w:p>
          <w:p w14:paraId="4523A286" w14:textId="77777777" w:rsidR="002F79AB" w:rsidRDefault="002F79AB" w:rsidP="002F79AB">
            <w:pPr>
              <w:pStyle w:val="BodyText"/>
              <w:jc w:val="both"/>
              <w:rPr>
                <w:rFonts w:ascii="Arial" w:hAnsi="Arial" w:cs="Arial"/>
              </w:rPr>
            </w:pPr>
          </w:p>
        </w:tc>
      </w:tr>
      <w:tr w:rsidR="002F79AB"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2F79AB" w:rsidRDefault="002F79AB" w:rsidP="002F79AB">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2F79AB" w:rsidRDefault="002F79AB" w:rsidP="002F79AB">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2F79AB"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2F79AB" w:rsidRDefault="002F79AB" w:rsidP="002F79AB">
            <w:pPr>
              <w:pStyle w:val="BodyText"/>
              <w:rPr>
                <w:rFonts w:ascii="Arial" w:hAnsi="Arial" w:cs="Arial"/>
                <w:b/>
                <w:bCs/>
              </w:rPr>
            </w:pPr>
            <w:r>
              <w:rPr>
                <w:rFonts w:ascii="Arial" w:hAnsi="Arial" w:cs="Arial"/>
                <w:b/>
                <w:bCs/>
              </w:rPr>
              <w:t>“Offshore Transmission Owner”</w:t>
            </w:r>
          </w:p>
        </w:tc>
        <w:tc>
          <w:tcPr>
            <w:tcW w:w="7625" w:type="dxa"/>
          </w:tcPr>
          <w:p w14:paraId="5C59D201" w14:textId="77777777" w:rsidR="002F79AB" w:rsidRDefault="002F79AB" w:rsidP="002F79AB">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2F79AB"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2F79AB" w:rsidRDefault="002F79AB" w:rsidP="002F79AB">
            <w:pPr>
              <w:rPr>
                <w:rFonts w:ascii="Arial" w:hAnsi="Arial"/>
                <w:b/>
              </w:rPr>
            </w:pPr>
            <w:r>
              <w:rPr>
                <w:rFonts w:ascii="Arial" w:hAnsi="Arial"/>
                <w:b/>
              </w:rPr>
              <w:t>“Offshore Transmission Reinforcement Works”</w:t>
            </w:r>
          </w:p>
        </w:tc>
        <w:tc>
          <w:tcPr>
            <w:tcW w:w="7625" w:type="dxa"/>
          </w:tcPr>
          <w:p w14:paraId="13A3B736" w14:textId="77777777" w:rsidR="002F79AB" w:rsidRPr="00736B31" w:rsidRDefault="002F79AB" w:rsidP="002F79AB">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2F79AB"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2F79AB" w:rsidRDefault="002F79AB" w:rsidP="002F79AB">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2F79AB" w:rsidRDefault="002F79AB" w:rsidP="002F79AB">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2F79AB"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2F79AB" w:rsidRDefault="002F79AB" w:rsidP="002F79AB">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2F79AB" w:rsidRDefault="002F79AB" w:rsidP="002F79AB">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2F79AB" w:rsidRDefault="002F79AB" w:rsidP="002F79AB"/>
        </w:tc>
      </w:tr>
      <w:tr w:rsidR="002F79AB"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2F79AB" w:rsidRDefault="002F79AB" w:rsidP="002F79AB">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2F79AB" w:rsidRDefault="002F79AB" w:rsidP="002F79AB">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2F79AB"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2F79AB" w:rsidRDefault="002F79AB" w:rsidP="002F79AB">
            <w:pPr>
              <w:pStyle w:val="BodyText"/>
              <w:rPr>
                <w:rFonts w:ascii="Arial" w:hAnsi="Arial" w:cs="Arial"/>
                <w:b/>
                <w:bCs/>
              </w:rPr>
            </w:pPr>
            <w:r>
              <w:rPr>
                <w:rFonts w:ascii="Arial" w:hAnsi="Arial" w:cs="Arial"/>
                <w:b/>
                <w:bCs/>
              </w:rPr>
              <w:t>"Offshore Waters"</w:t>
            </w:r>
          </w:p>
        </w:tc>
        <w:tc>
          <w:tcPr>
            <w:tcW w:w="7625" w:type="dxa"/>
          </w:tcPr>
          <w:p w14:paraId="709A0FC4" w14:textId="77777777" w:rsidR="002F79AB" w:rsidRDefault="002F79AB" w:rsidP="002F79AB">
            <w:pPr>
              <w:pStyle w:val="BodyText"/>
              <w:jc w:val="both"/>
              <w:rPr>
                <w:rFonts w:ascii="Arial" w:hAnsi="Arial" w:cs="Arial"/>
              </w:rPr>
            </w:pPr>
            <w:r>
              <w:rPr>
                <w:rFonts w:ascii="Arial" w:hAnsi="Arial" w:cs="Arial"/>
              </w:rPr>
              <w:t>has the meaning given to "offshore waters" in Section 90(9) of the Energy Act 2004;</w:t>
            </w:r>
          </w:p>
        </w:tc>
      </w:tr>
      <w:tr w:rsidR="002F79AB" w14:paraId="2626C0B6" w14:textId="77777777" w:rsidTr="00E43116">
        <w:trPr>
          <w:gridAfter w:val="1"/>
          <w:wAfter w:w="29" w:type="dxa"/>
          <w:trHeight w:val="300"/>
        </w:trPr>
        <w:tc>
          <w:tcPr>
            <w:tcW w:w="2695" w:type="dxa"/>
          </w:tcPr>
          <w:p w14:paraId="1A98320C" w14:textId="77777777" w:rsidR="002F79AB" w:rsidRDefault="002F79AB" w:rsidP="002F79AB">
            <w:pPr>
              <w:pStyle w:val="BodyText"/>
              <w:rPr>
                <w:rFonts w:ascii="Arial" w:hAnsi="Arial" w:cs="Arial"/>
                <w:b/>
                <w:bCs/>
              </w:rPr>
            </w:pPr>
            <w:r>
              <w:rPr>
                <w:rFonts w:ascii="Arial" w:hAnsi="Arial" w:cs="Arial"/>
                <w:b/>
                <w:bCs/>
              </w:rPr>
              <w:t>“</w:t>
            </w:r>
            <w:proofErr w:type="spellStart"/>
            <w:r>
              <w:rPr>
                <w:rFonts w:ascii="Arial" w:hAnsi="Arial" w:cs="Arial"/>
                <w:b/>
                <w:bCs/>
              </w:rPr>
              <w:t>Offtaking</w:t>
            </w:r>
            <w:proofErr w:type="spellEnd"/>
            <w:r>
              <w:rPr>
                <w:rFonts w:ascii="Arial" w:hAnsi="Arial" w:cs="Arial"/>
                <w:b/>
                <w:bCs/>
              </w:rPr>
              <w:t>”</w:t>
            </w:r>
          </w:p>
        </w:tc>
        <w:tc>
          <w:tcPr>
            <w:tcW w:w="7625" w:type="dxa"/>
          </w:tcPr>
          <w:p w14:paraId="5BC4C0D6"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2F79AB" w14:paraId="54DA56B1" w14:textId="77777777" w:rsidTr="00E43116">
        <w:trPr>
          <w:gridAfter w:val="1"/>
          <w:wAfter w:w="29" w:type="dxa"/>
          <w:trHeight w:val="300"/>
        </w:trPr>
        <w:tc>
          <w:tcPr>
            <w:tcW w:w="2695" w:type="dxa"/>
          </w:tcPr>
          <w:p w14:paraId="37BBE055" w14:textId="77777777" w:rsidR="002F79AB" w:rsidRDefault="002F79AB" w:rsidP="002F79AB">
            <w:pPr>
              <w:pStyle w:val="BodyText"/>
              <w:rPr>
                <w:rFonts w:ascii="Arial" w:hAnsi="Arial" w:cs="Arial"/>
                <w:b/>
                <w:bCs/>
              </w:rPr>
            </w:pPr>
            <w:r>
              <w:rPr>
                <w:rFonts w:ascii="Arial" w:hAnsi="Arial" w:cs="Arial"/>
                <w:b/>
                <w:bCs/>
              </w:rPr>
              <w:t>"One Off Charge"</w:t>
            </w:r>
          </w:p>
        </w:tc>
        <w:tc>
          <w:tcPr>
            <w:tcW w:w="7625" w:type="dxa"/>
          </w:tcPr>
          <w:p w14:paraId="3D99EB08" w14:textId="77777777" w:rsidR="002F79AB" w:rsidRDefault="002F79AB" w:rsidP="002F79AB">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2F79AB" w14:paraId="4647855A" w14:textId="77777777" w:rsidTr="00E43116">
        <w:trPr>
          <w:gridAfter w:val="1"/>
          <w:wAfter w:w="29" w:type="dxa"/>
          <w:trHeight w:val="300"/>
        </w:trPr>
        <w:tc>
          <w:tcPr>
            <w:tcW w:w="2695" w:type="dxa"/>
          </w:tcPr>
          <w:p w14:paraId="573C9466" w14:textId="77777777" w:rsidR="002F79AB" w:rsidRDefault="002F79AB" w:rsidP="002F79AB">
            <w:pPr>
              <w:pStyle w:val="BodyText"/>
              <w:rPr>
                <w:rFonts w:ascii="Arial" w:hAnsi="Arial" w:cs="Arial"/>
                <w:b/>
                <w:bCs/>
              </w:rPr>
            </w:pPr>
            <w:r>
              <w:rPr>
                <w:rFonts w:ascii="Arial" w:hAnsi="Arial" w:cs="Arial"/>
                <w:b/>
                <w:bCs/>
              </w:rPr>
              <w:t>"One Off Works"</w:t>
            </w:r>
          </w:p>
        </w:tc>
        <w:tc>
          <w:tcPr>
            <w:tcW w:w="7625" w:type="dxa"/>
          </w:tcPr>
          <w:p w14:paraId="4A15ED90" w14:textId="77777777" w:rsidR="002F79AB" w:rsidRDefault="002F79AB" w:rsidP="002F79AB">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2F79AB"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2F79AB" w:rsidRDefault="002F79AB" w:rsidP="002F79AB">
            <w:pPr>
              <w:pStyle w:val="BodyText"/>
              <w:rPr>
                <w:rFonts w:ascii="Arial" w:hAnsi="Arial" w:cs="Arial"/>
                <w:b/>
                <w:bCs/>
              </w:rPr>
            </w:pPr>
            <w:r>
              <w:rPr>
                <w:rFonts w:ascii="Arial" w:hAnsi="Arial" w:cs="Arial"/>
                <w:b/>
                <w:bCs/>
              </w:rPr>
              <w:t>“Onshore”</w:t>
            </w:r>
          </w:p>
          <w:p w14:paraId="1544881F" w14:textId="77777777" w:rsidR="002F79AB" w:rsidRPr="00CE24D1" w:rsidRDefault="002F79AB" w:rsidP="002F79AB"/>
          <w:p w14:paraId="0126D280" w14:textId="77777777" w:rsidR="002F79AB" w:rsidRPr="00CE24D1" w:rsidRDefault="002F79AB" w:rsidP="002F79AB">
            <w:pPr>
              <w:rPr>
                <w:b/>
              </w:rPr>
            </w:pPr>
          </w:p>
          <w:p w14:paraId="496625AE" w14:textId="1D6DC3A8" w:rsidR="002F79AB" w:rsidRPr="00CE24D1" w:rsidRDefault="002F79AB" w:rsidP="002F79AB">
            <w:pPr>
              <w:rPr>
                <w:rFonts w:ascii="Arial" w:hAnsi="Arial" w:cs="Arial"/>
              </w:rPr>
            </w:pPr>
          </w:p>
        </w:tc>
        <w:tc>
          <w:tcPr>
            <w:tcW w:w="7625" w:type="dxa"/>
          </w:tcPr>
          <w:p w14:paraId="67EFF2CF" w14:textId="6895BDD7" w:rsidR="002F79AB" w:rsidRDefault="002F79AB" w:rsidP="002F79AB">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2F79AB" w14:paraId="2D0352EC" w14:textId="77777777" w:rsidTr="00E43116">
        <w:trPr>
          <w:gridAfter w:val="1"/>
          <w:wAfter w:w="29" w:type="dxa"/>
          <w:trHeight w:val="300"/>
        </w:trPr>
        <w:tc>
          <w:tcPr>
            <w:tcW w:w="2695" w:type="dxa"/>
          </w:tcPr>
          <w:p w14:paraId="48B7CD04" w14:textId="41FDBB49" w:rsidR="002F79AB" w:rsidRDefault="002F79AB" w:rsidP="002F79AB">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2F79AB" w:rsidRDefault="002F79AB" w:rsidP="002F79AB">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2F79AB" w14:paraId="7BABB093" w14:textId="77777777" w:rsidTr="00E43116">
        <w:trPr>
          <w:gridAfter w:val="1"/>
          <w:wAfter w:w="29" w:type="dxa"/>
          <w:trHeight w:val="300"/>
        </w:trPr>
        <w:tc>
          <w:tcPr>
            <w:tcW w:w="2695" w:type="dxa"/>
          </w:tcPr>
          <w:p w14:paraId="500429D1" w14:textId="6C5C5D2B" w:rsidR="002F79AB" w:rsidRDefault="002F79AB" w:rsidP="002F79AB">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2F79AB" w:rsidRPr="002C7E03" w:rsidRDefault="002F79AB" w:rsidP="002F79AB">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60" w:name="_BPDCI_125"/>
            <w:r w:rsidRPr="002C7E03">
              <w:rPr>
                <w:rFonts w:ascii="Arial" w:hAnsi="Arial" w:cs="Arial"/>
                <w:szCs w:val="22"/>
              </w:rPr>
              <w:t>;</w:t>
            </w:r>
            <w:bookmarkEnd w:id="360"/>
          </w:p>
          <w:p w14:paraId="055A7E4B" w14:textId="77777777" w:rsidR="002F79AB" w:rsidRDefault="002F79AB" w:rsidP="002F79AB">
            <w:pPr>
              <w:rPr>
                <w:rFonts w:ascii="Arial" w:hAnsi="Arial"/>
              </w:rPr>
            </w:pPr>
          </w:p>
        </w:tc>
      </w:tr>
      <w:tr w:rsidR="002F79AB" w14:paraId="1F51A497" w14:textId="77777777" w:rsidTr="00E43116">
        <w:trPr>
          <w:gridAfter w:val="1"/>
          <w:wAfter w:w="29" w:type="dxa"/>
          <w:trHeight w:val="300"/>
        </w:trPr>
        <w:tc>
          <w:tcPr>
            <w:tcW w:w="2695" w:type="dxa"/>
          </w:tcPr>
          <w:p w14:paraId="04A1F37D" w14:textId="77777777" w:rsidR="002F79AB" w:rsidRDefault="002F79AB" w:rsidP="002F79AB">
            <w:pPr>
              <w:pStyle w:val="BodyText"/>
              <w:rPr>
                <w:rFonts w:ascii="Arial" w:hAnsi="Arial" w:cs="Arial"/>
                <w:b/>
                <w:bCs/>
              </w:rPr>
            </w:pPr>
            <w:r>
              <w:rPr>
                <w:rFonts w:ascii="Arial" w:hAnsi="Arial" w:cs="Arial"/>
                <w:b/>
                <w:bCs/>
              </w:rPr>
              <w:t>“Onshore Construction Works”</w:t>
            </w:r>
          </w:p>
        </w:tc>
        <w:tc>
          <w:tcPr>
            <w:tcW w:w="7625" w:type="dxa"/>
          </w:tcPr>
          <w:p w14:paraId="5406AE18" w14:textId="77777777" w:rsidR="002F79AB" w:rsidRDefault="002F79AB" w:rsidP="002F79A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2F79AB" w14:paraId="3185A3A6" w14:textId="77777777" w:rsidTr="00E43116">
        <w:trPr>
          <w:gridAfter w:val="1"/>
          <w:wAfter w:w="29" w:type="dxa"/>
          <w:trHeight w:val="300"/>
        </w:trPr>
        <w:tc>
          <w:tcPr>
            <w:tcW w:w="2695" w:type="dxa"/>
          </w:tcPr>
          <w:p w14:paraId="1A23EE7A" w14:textId="77777777" w:rsidR="002F79AB" w:rsidRDefault="002F79AB" w:rsidP="002F79AB">
            <w:pPr>
              <w:rPr>
                <w:rFonts w:ascii="Arial" w:hAnsi="Arial"/>
                <w:b/>
              </w:rPr>
            </w:pPr>
            <w:r>
              <w:rPr>
                <w:rFonts w:ascii="Arial" w:hAnsi="Arial"/>
                <w:b/>
              </w:rPr>
              <w:t>“Onshore Transmission Reinforcement Works”</w:t>
            </w:r>
          </w:p>
        </w:tc>
        <w:tc>
          <w:tcPr>
            <w:tcW w:w="7625" w:type="dxa"/>
          </w:tcPr>
          <w:p w14:paraId="6F808BF2" w14:textId="77777777" w:rsidR="002F79AB" w:rsidRDefault="002F79AB" w:rsidP="002F79AB">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61" w:name="_BPDCD_126"/>
            <w:r w:rsidRPr="002C7E03">
              <w:rPr>
                <w:rFonts w:ascii="Arial" w:hAnsi="Arial" w:cs="Arial"/>
                <w:szCs w:val="22"/>
              </w:rPr>
              <w:t>;</w:t>
            </w:r>
            <w:bookmarkEnd w:id="361"/>
          </w:p>
        </w:tc>
      </w:tr>
      <w:tr w:rsidR="002F79AB" w14:paraId="0D065011" w14:textId="77777777" w:rsidTr="00E43116">
        <w:trPr>
          <w:gridAfter w:val="1"/>
          <w:wAfter w:w="29" w:type="dxa"/>
          <w:trHeight w:val="300"/>
        </w:trPr>
        <w:tc>
          <w:tcPr>
            <w:tcW w:w="2695" w:type="dxa"/>
          </w:tcPr>
          <w:p w14:paraId="6EE3DDF6" w14:textId="77777777" w:rsidR="002F79AB" w:rsidRDefault="002F79AB" w:rsidP="002F79AB">
            <w:pPr>
              <w:pStyle w:val="BodyText"/>
              <w:rPr>
                <w:rFonts w:ascii="Arial" w:hAnsi="Arial" w:cs="Arial"/>
                <w:b/>
                <w:bCs/>
              </w:rPr>
            </w:pPr>
            <w:r>
              <w:rPr>
                <w:rFonts w:ascii="Arial" w:hAnsi="Arial" w:cs="Arial"/>
                <w:b/>
                <w:bCs/>
              </w:rPr>
              <w:t>"Operating Agreement(s)"</w:t>
            </w:r>
          </w:p>
        </w:tc>
        <w:tc>
          <w:tcPr>
            <w:tcW w:w="7625" w:type="dxa"/>
          </w:tcPr>
          <w:p w14:paraId="36C70B39" w14:textId="77777777" w:rsidR="002F79AB" w:rsidRDefault="002F79AB" w:rsidP="002F79AB">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2F79AB" w14:paraId="57F5189D" w14:textId="77777777" w:rsidTr="00E43116">
        <w:trPr>
          <w:gridAfter w:val="1"/>
          <w:wAfter w:w="29" w:type="dxa"/>
          <w:trHeight w:val="300"/>
        </w:trPr>
        <w:tc>
          <w:tcPr>
            <w:tcW w:w="2695" w:type="dxa"/>
          </w:tcPr>
          <w:p w14:paraId="463A6528" w14:textId="77777777" w:rsidR="002F79AB" w:rsidRDefault="002F79AB" w:rsidP="002F79AB">
            <w:pPr>
              <w:pStyle w:val="BodyText"/>
              <w:rPr>
                <w:rFonts w:ascii="Arial" w:hAnsi="Arial" w:cs="Arial"/>
                <w:b/>
                <w:bCs/>
              </w:rPr>
            </w:pPr>
            <w:r>
              <w:rPr>
                <w:rFonts w:ascii="Arial" w:hAnsi="Arial" w:cs="Arial"/>
                <w:b/>
                <w:bCs/>
              </w:rPr>
              <w:t>"Operating Code" or "OC"</w:t>
            </w:r>
          </w:p>
        </w:tc>
        <w:tc>
          <w:tcPr>
            <w:tcW w:w="7625" w:type="dxa"/>
          </w:tcPr>
          <w:p w14:paraId="49478639" w14:textId="77777777" w:rsidR="002F79AB" w:rsidRDefault="002F79AB" w:rsidP="002F79AB">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2F79AB" w14:paraId="68FD58E8" w14:textId="77777777" w:rsidTr="00E43116">
        <w:trPr>
          <w:gridAfter w:val="1"/>
          <w:wAfter w:w="29" w:type="dxa"/>
          <w:trHeight w:val="300"/>
        </w:trPr>
        <w:tc>
          <w:tcPr>
            <w:tcW w:w="2695" w:type="dxa"/>
          </w:tcPr>
          <w:p w14:paraId="70BE2C0E" w14:textId="77777777" w:rsidR="002F79AB" w:rsidRDefault="002F79AB" w:rsidP="002F79AB">
            <w:pPr>
              <w:pStyle w:val="BodyText"/>
              <w:rPr>
                <w:rFonts w:ascii="Arial" w:hAnsi="Arial" w:cs="Arial"/>
                <w:b/>
                <w:bCs/>
              </w:rPr>
            </w:pPr>
            <w:r>
              <w:rPr>
                <w:rFonts w:ascii="Arial" w:hAnsi="Arial" w:cs="Arial"/>
                <w:b/>
                <w:bCs/>
              </w:rPr>
              <w:t>"Operation Diagrams"</w:t>
            </w:r>
          </w:p>
        </w:tc>
        <w:tc>
          <w:tcPr>
            <w:tcW w:w="7625" w:type="dxa"/>
          </w:tcPr>
          <w:p w14:paraId="4AACF9F0"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0CB904D6" w14:textId="77777777" w:rsidTr="00E43116">
        <w:trPr>
          <w:gridAfter w:val="1"/>
          <w:wAfter w:w="29" w:type="dxa"/>
          <w:trHeight w:val="300"/>
        </w:trPr>
        <w:tc>
          <w:tcPr>
            <w:tcW w:w="2695" w:type="dxa"/>
          </w:tcPr>
          <w:p w14:paraId="5A48ABA0" w14:textId="77777777" w:rsidR="002F79AB" w:rsidRDefault="002F79AB" w:rsidP="002F79AB">
            <w:pPr>
              <w:pStyle w:val="BodyText"/>
              <w:rPr>
                <w:rFonts w:ascii="Arial" w:hAnsi="Arial" w:cs="Arial"/>
                <w:b/>
                <w:bCs/>
              </w:rPr>
            </w:pPr>
            <w:r>
              <w:rPr>
                <w:rFonts w:ascii="Arial" w:hAnsi="Arial" w:cs="Arial"/>
                <w:b/>
                <w:bCs/>
              </w:rPr>
              <w:t>"Operational"</w:t>
            </w:r>
          </w:p>
        </w:tc>
        <w:tc>
          <w:tcPr>
            <w:tcW w:w="7625" w:type="dxa"/>
          </w:tcPr>
          <w:p w14:paraId="30ECEFD1" w14:textId="77777777" w:rsidR="002F79AB" w:rsidRDefault="002F79AB" w:rsidP="002F79AB">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2F79AB" w14:paraId="5384B5DA" w14:textId="77777777" w:rsidTr="00E43116">
        <w:trPr>
          <w:gridAfter w:val="1"/>
          <w:wAfter w:w="29" w:type="dxa"/>
          <w:trHeight w:val="300"/>
        </w:trPr>
        <w:tc>
          <w:tcPr>
            <w:tcW w:w="2695" w:type="dxa"/>
          </w:tcPr>
          <w:p w14:paraId="30FB4C67" w14:textId="77777777" w:rsidR="002F79AB" w:rsidRDefault="002F79AB" w:rsidP="002F79AB">
            <w:pPr>
              <w:pStyle w:val="BodyText"/>
              <w:rPr>
                <w:rFonts w:ascii="Arial" w:hAnsi="Arial" w:cs="Arial"/>
                <w:b/>
                <w:bCs/>
              </w:rPr>
            </w:pPr>
            <w:r>
              <w:rPr>
                <w:rFonts w:ascii="Arial" w:hAnsi="Arial" w:cs="Arial"/>
                <w:b/>
                <w:bCs/>
              </w:rPr>
              <w:t>"Operational Date"</w:t>
            </w:r>
          </w:p>
        </w:tc>
        <w:tc>
          <w:tcPr>
            <w:tcW w:w="7625" w:type="dxa"/>
          </w:tcPr>
          <w:p w14:paraId="33AEC9E9" w14:textId="77777777" w:rsidR="002F79AB" w:rsidRDefault="002F79AB" w:rsidP="002F79AB">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2F79AB" w14:paraId="3647F5E6" w14:textId="77777777" w:rsidTr="00E43116">
        <w:trPr>
          <w:gridAfter w:val="1"/>
          <w:wAfter w:w="29" w:type="dxa"/>
          <w:trHeight w:val="300"/>
        </w:trPr>
        <w:tc>
          <w:tcPr>
            <w:tcW w:w="2695" w:type="dxa"/>
          </w:tcPr>
          <w:p w14:paraId="25414D9B" w14:textId="77777777" w:rsidR="002F79AB" w:rsidRDefault="002F79AB" w:rsidP="002F79AB">
            <w:pPr>
              <w:pStyle w:val="BodyText"/>
              <w:rPr>
                <w:rFonts w:ascii="Arial" w:hAnsi="Arial" w:cs="Arial"/>
                <w:b/>
                <w:bCs/>
              </w:rPr>
            </w:pPr>
            <w:r>
              <w:rPr>
                <w:rFonts w:ascii="Arial" w:hAnsi="Arial" w:cs="Arial"/>
                <w:b/>
                <w:bCs/>
              </w:rPr>
              <w:t>"Operational Effect"</w:t>
            </w:r>
          </w:p>
        </w:tc>
        <w:tc>
          <w:tcPr>
            <w:tcW w:w="7625" w:type="dxa"/>
          </w:tcPr>
          <w:p w14:paraId="554AEBE1" w14:textId="77777777" w:rsidR="002F79AB" w:rsidRDefault="002F79AB" w:rsidP="002F79AB">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2F79AB" w14:paraId="3DAECCE4" w14:textId="77777777" w:rsidTr="00E43116">
        <w:trPr>
          <w:gridAfter w:val="1"/>
          <w:wAfter w:w="29" w:type="dxa"/>
          <w:trHeight w:val="300"/>
        </w:trPr>
        <w:tc>
          <w:tcPr>
            <w:tcW w:w="2695" w:type="dxa"/>
          </w:tcPr>
          <w:p w14:paraId="01B14642" w14:textId="77777777" w:rsidR="002F79AB" w:rsidRDefault="002F79AB" w:rsidP="002F79AB">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7625" w:type="dxa"/>
          </w:tcPr>
          <w:p w14:paraId="08E11351" w14:textId="77777777" w:rsidR="002F79AB" w:rsidRDefault="002F79AB" w:rsidP="002F79AB">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2F79AB" w14:paraId="2C9E2CEA" w14:textId="77777777" w:rsidTr="00E43116">
        <w:trPr>
          <w:gridAfter w:val="1"/>
          <w:wAfter w:w="29" w:type="dxa"/>
          <w:trHeight w:val="300"/>
        </w:trPr>
        <w:tc>
          <w:tcPr>
            <w:tcW w:w="2695" w:type="dxa"/>
          </w:tcPr>
          <w:p w14:paraId="75F715B7" w14:textId="77777777" w:rsidR="002F79AB" w:rsidRDefault="002F79AB" w:rsidP="002F79AB">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2F79AB" w:rsidRDefault="002F79AB" w:rsidP="002F79AB">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2F79AB" w14:paraId="188185D9" w14:textId="77777777" w:rsidTr="00E43116">
        <w:trPr>
          <w:gridAfter w:val="1"/>
          <w:wAfter w:w="29" w:type="dxa"/>
          <w:trHeight w:val="300"/>
        </w:trPr>
        <w:tc>
          <w:tcPr>
            <w:tcW w:w="2695" w:type="dxa"/>
          </w:tcPr>
          <w:p w14:paraId="4B2DC79A" w14:textId="77777777" w:rsidR="002F79AB" w:rsidRDefault="002F79AB" w:rsidP="002F79AB">
            <w:pPr>
              <w:pStyle w:val="BodyText"/>
              <w:rPr>
                <w:rFonts w:ascii="Arial" w:hAnsi="Arial" w:cs="Arial"/>
                <w:b/>
                <w:bCs/>
              </w:rPr>
            </w:pPr>
            <w:r>
              <w:rPr>
                <w:rFonts w:ascii="Arial" w:hAnsi="Arial" w:cs="Arial"/>
                <w:b/>
                <w:bCs/>
              </w:rPr>
              <w:t>"Operational Notification"</w:t>
            </w:r>
          </w:p>
        </w:tc>
        <w:tc>
          <w:tcPr>
            <w:tcW w:w="7625" w:type="dxa"/>
          </w:tcPr>
          <w:p w14:paraId="364F3A6F" w14:textId="77777777" w:rsidR="002F79AB" w:rsidRDefault="002F79AB" w:rsidP="002F79AB">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2F79AB" w14:paraId="3E4D0BEA" w14:textId="77777777" w:rsidTr="00E43116">
        <w:trPr>
          <w:gridAfter w:val="1"/>
          <w:wAfter w:w="29" w:type="dxa"/>
          <w:trHeight w:val="300"/>
        </w:trPr>
        <w:tc>
          <w:tcPr>
            <w:tcW w:w="2695" w:type="dxa"/>
          </w:tcPr>
          <w:p w14:paraId="3BF8A149" w14:textId="77777777" w:rsidR="002F79AB" w:rsidRDefault="002F79AB" w:rsidP="002F79AB">
            <w:pPr>
              <w:pStyle w:val="BodyText"/>
              <w:rPr>
                <w:rFonts w:ascii="Arial" w:hAnsi="Arial" w:cs="Arial"/>
                <w:b/>
                <w:bCs/>
              </w:rPr>
            </w:pPr>
            <w:r>
              <w:rPr>
                <w:rFonts w:ascii="Arial" w:hAnsi="Arial" w:cs="Arial"/>
                <w:b/>
                <w:bCs/>
              </w:rPr>
              <w:t>"Original Party"</w:t>
            </w:r>
          </w:p>
        </w:tc>
        <w:tc>
          <w:tcPr>
            <w:tcW w:w="7625" w:type="dxa"/>
          </w:tcPr>
          <w:p w14:paraId="4C5043FD"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2F79AB" w14:paraId="70BAFEAE" w14:textId="77777777" w:rsidTr="00E43116">
        <w:trPr>
          <w:gridAfter w:val="1"/>
          <w:wAfter w:w="29" w:type="dxa"/>
          <w:trHeight w:val="300"/>
          <w:ins w:id="362" w:author="Author"/>
        </w:trPr>
        <w:tc>
          <w:tcPr>
            <w:tcW w:w="2695" w:type="dxa"/>
          </w:tcPr>
          <w:p w14:paraId="44874062" w14:textId="793D1E32" w:rsidR="002F79AB" w:rsidRDefault="002F79AB" w:rsidP="002F79AB">
            <w:pPr>
              <w:pStyle w:val="BodyText"/>
              <w:rPr>
                <w:ins w:id="363" w:author="Author"/>
                <w:rFonts w:ascii="Arial" w:hAnsi="Arial" w:cs="Arial"/>
                <w:b/>
                <w:bCs/>
              </w:rPr>
            </w:pPr>
            <w:ins w:id="364" w:author="Author">
              <w:r w:rsidRPr="00F35A74">
                <w:rPr>
                  <w:rFonts w:ascii="Arial" w:hAnsi="Arial" w:cs="Arial"/>
                  <w:b/>
                  <w:bCs/>
                  <w:szCs w:val="22"/>
                </w:rPr>
                <w:t>“Original Red Line Boundary”</w:t>
              </w:r>
            </w:ins>
          </w:p>
        </w:tc>
        <w:tc>
          <w:tcPr>
            <w:tcW w:w="7625" w:type="dxa"/>
          </w:tcPr>
          <w:p w14:paraId="2CBFA215" w14:textId="3D79AB38" w:rsidR="002F79AB" w:rsidDel="00386783" w:rsidRDefault="002F79AB" w:rsidP="002F79AB">
            <w:pPr>
              <w:jc w:val="both"/>
              <w:rPr>
                <w:ins w:id="365" w:author="Author"/>
                <w:del w:id="366" w:author="Author"/>
                <w:rFonts w:ascii="Arial" w:hAnsi="Arial" w:cs="Arial"/>
              </w:rPr>
            </w:pPr>
            <w:ins w:id="367"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2F79AB" w:rsidRPr="002B7CBD" w:rsidRDefault="002F79AB" w:rsidP="002F79AB">
            <w:pPr>
              <w:jc w:val="both"/>
              <w:rPr>
                <w:ins w:id="368" w:author="Author"/>
                <w:rFonts w:ascii="Arial" w:hAnsi="Arial" w:cs="Arial"/>
              </w:rPr>
            </w:pPr>
          </w:p>
        </w:tc>
      </w:tr>
      <w:tr w:rsidR="002F79AB" w14:paraId="5F11E46A" w14:textId="77777777" w:rsidTr="00E43116">
        <w:trPr>
          <w:gridAfter w:val="1"/>
          <w:wAfter w:w="29" w:type="dxa"/>
          <w:trHeight w:val="300"/>
          <w:ins w:id="369" w:author="Author"/>
        </w:trPr>
        <w:tc>
          <w:tcPr>
            <w:tcW w:w="2695" w:type="dxa"/>
          </w:tcPr>
          <w:p w14:paraId="4850F909" w14:textId="420AE628" w:rsidR="002F79AB" w:rsidRPr="00F35A74" w:rsidRDefault="002F79AB" w:rsidP="002F79AB">
            <w:pPr>
              <w:pStyle w:val="BodyText"/>
              <w:rPr>
                <w:ins w:id="370" w:author="Author"/>
                <w:rFonts w:ascii="Arial" w:hAnsi="Arial" w:cs="Arial"/>
                <w:b/>
                <w:bCs/>
                <w:szCs w:val="22"/>
              </w:rPr>
            </w:pPr>
            <w:ins w:id="371"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2F79AB" w:rsidRPr="00BE4CBD" w:rsidRDefault="002F79AB" w:rsidP="002F79AB">
            <w:pPr>
              <w:jc w:val="both"/>
              <w:rPr>
                <w:sz w:val="24"/>
                <w:lang w:eastAsia="en-GB"/>
              </w:rPr>
            </w:pPr>
            <w:ins w:id="372"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2F79AB" w:rsidRPr="37B9AFD3" w:rsidRDefault="002F79AB" w:rsidP="002F79AB">
            <w:pPr>
              <w:jc w:val="both"/>
              <w:rPr>
                <w:ins w:id="373" w:author="Author"/>
                <w:rFonts w:ascii="Arial" w:hAnsi="Arial" w:cs="Arial"/>
              </w:rPr>
            </w:pPr>
          </w:p>
        </w:tc>
      </w:tr>
      <w:tr w:rsidR="002F79AB" w14:paraId="49CEB934" w14:textId="77777777" w:rsidTr="00E43116">
        <w:trPr>
          <w:gridAfter w:val="1"/>
          <w:wAfter w:w="29" w:type="dxa"/>
          <w:trHeight w:val="300"/>
        </w:trPr>
        <w:tc>
          <w:tcPr>
            <w:tcW w:w="2695" w:type="dxa"/>
          </w:tcPr>
          <w:p w14:paraId="2CCEE308" w14:textId="77777777" w:rsidR="002F79AB" w:rsidRDefault="002F79AB" w:rsidP="002F79AB">
            <w:pPr>
              <w:pStyle w:val="BodyText"/>
              <w:rPr>
                <w:rFonts w:ascii="Arial" w:hAnsi="Arial" w:cs="Arial"/>
                <w:b/>
                <w:bCs/>
              </w:rPr>
            </w:pPr>
            <w:r>
              <w:rPr>
                <w:rFonts w:ascii="Arial" w:hAnsi="Arial" w:cs="Arial"/>
                <w:b/>
                <w:bCs/>
              </w:rPr>
              <w:t>"Other Dispute"</w:t>
            </w:r>
          </w:p>
        </w:tc>
        <w:tc>
          <w:tcPr>
            <w:tcW w:w="7625" w:type="dxa"/>
          </w:tcPr>
          <w:p w14:paraId="17E86746" w14:textId="77777777" w:rsidR="002F79AB" w:rsidRDefault="002F79AB" w:rsidP="002F79AB">
            <w:pPr>
              <w:pStyle w:val="BodyText"/>
              <w:jc w:val="both"/>
              <w:rPr>
                <w:rFonts w:ascii="Arial" w:hAnsi="Arial" w:cs="Arial"/>
                <w:i/>
              </w:rPr>
            </w:pPr>
            <w:r>
              <w:rPr>
                <w:rFonts w:ascii="Arial" w:hAnsi="Arial" w:cs="Arial"/>
              </w:rPr>
              <w:t>as defined in Paragraph 7.2.3;</w:t>
            </w:r>
          </w:p>
        </w:tc>
      </w:tr>
      <w:tr w:rsidR="002F79AB" w14:paraId="1ACA066A" w14:textId="77777777" w:rsidTr="00E43116">
        <w:trPr>
          <w:gridAfter w:val="1"/>
          <w:wAfter w:w="29" w:type="dxa"/>
          <w:trHeight w:val="300"/>
        </w:trPr>
        <w:tc>
          <w:tcPr>
            <w:tcW w:w="2695" w:type="dxa"/>
          </w:tcPr>
          <w:p w14:paraId="1AA3D264" w14:textId="77777777" w:rsidR="002F79AB" w:rsidRDefault="002F79AB" w:rsidP="002F79AB">
            <w:pPr>
              <w:pStyle w:val="BodyText"/>
              <w:rPr>
                <w:rFonts w:ascii="Arial" w:hAnsi="Arial" w:cs="Arial"/>
                <w:b/>
                <w:bCs/>
              </w:rPr>
            </w:pPr>
            <w:r>
              <w:rPr>
                <w:rFonts w:ascii="Arial" w:hAnsi="Arial" w:cs="Arial"/>
                <w:b/>
                <w:bCs/>
              </w:rPr>
              <w:t>"Other Party"</w:t>
            </w:r>
          </w:p>
        </w:tc>
        <w:tc>
          <w:tcPr>
            <w:tcW w:w="7625" w:type="dxa"/>
          </w:tcPr>
          <w:p w14:paraId="19CAF948" w14:textId="77777777" w:rsidR="002F79AB" w:rsidRDefault="002F79AB" w:rsidP="002F79AB">
            <w:pPr>
              <w:pStyle w:val="BodyText"/>
              <w:jc w:val="both"/>
              <w:rPr>
                <w:rFonts w:ascii="Arial" w:hAnsi="Arial" w:cs="Arial"/>
              </w:rPr>
            </w:pPr>
            <w:r>
              <w:rPr>
                <w:rFonts w:ascii="Arial" w:hAnsi="Arial" w:cs="Arial"/>
              </w:rPr>
              <w:t>as defined in Paragraph 7.5.1;</w:t>
            </w:r>
          </w:p>
        </w:tc>
      </w:tr>
      <w:tr w:rsidR="002F79AB" w14:paraId="1BE63E4C" w14:textId="77777777" w:rsidTr="00E43116">
        <w:trPr>
          <w:gridAfter w:val="1"/>
          <w:wAfter w:w="29" w:type="dxa"/>
          <w:trHeight w:val="300"/>
        </w:trPr>
        <w:tc>
          <w:tcPr>
            <w:tcW w:w="2695" w:type="dxa"/>
          </w:tcPr>
          <w:p w14:paraId="5364E061" w14:textId="731894D6" w:rsidR="002F79AB" w:rsidRDefault="002F79AB" w:rsidP="002F79AB">
            <w:pPr>
              <w:pStyle w:val="BodyText"/>
              <w:rPr>
                <w:rFonts w:ascii="Arial" w:hAnsi="Arial" w:cs="Arial"/>
                <w:b/>
                <w:bCs/>
              </w:rPr>
            </w:pPr>
            <w:r>
              <w:rPr>
                <w:rFonts w:ascii="Arial" w:hAnsi="Arial" w:cs="Arial"/>
                <w:b/>
                <w:bCs/>
              </w:rPr>
              <w:t>"Other User"</w:t>
            </w:r>
          </w:p>
        </w:tc>
        <w:tc>
          <w:tcPr>
            <w:tcW w:w="7625" w:type="dxa"/>
          </w:tcPr>
          <w:p w14:paraId="6000DB34" w14:textId="2274BA37" w:rsidR="002F79AB" w:rsidRPr="00865203" w:rsidRDefault="002F79AB" w:rsidP="002F79AB">
            <w:pPr>
              <w:pStyle w:val="BodyText"/>
              <w:jc w:val="both"/>
              <w:rPr>
                <w:rFonts w:ascii="Arial" w:hAnsi="Arial" w:cs="Arial"/>
              </w:rPr>
            </w:pPr>
            <w:r>
              <w:rPr>
                <w:rFonts w:ascii="Arial" w:hAnsi="Arial" w:cs="Arial"/>
              </w:rPr>
              <w:t>as defined in Paragraph 6.10.3;</w:t>
            </w:r>
          </w:p>
        </w:tc>
      </w:tr>
      <w:tr w:rsidR="002F79AB" w14:paraId="723F82FD" w14:textId="77777777" w:rsidTr="00E43116">
        <w:trPr>
          <w:gridAfter w:val="1"/>
          <w:wAfter w:w="29" w:type="dxa"/>
          <w:trHeight w:val="300"/>
        </w:trPr>
        <w:tc>
          <w:tcPr>
            <w:tcW w:w="2695" w:type="dxa"/>
          </w:tcPr>
          <w:p w14:paraId="6AF0AC5E" w14:textId="77777777" w:rsidR="002F79AB" w:rsidRDefault="002F79AB" w:rsidP="002F79AB">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2F79AB" w:rsidRDefault="002F79AB" w:rsidP="002F79AB">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2F79AB" w14:paraId="3FB9E16C" w14:textId="77777777" w:rsidTr="00E43116">
        <w:trPr>
          <w:gridAfter w:val="1"/>
          <w:wAfter w:w="29" w:type="dxa"/>
          <w:trHeight w:val="300"/>
        </w:trPr>
        <w:tc>
          <w:tcPr>
            <w:tcW w:w="2695" w:type="dxa"/>
          </w:tcPr>
          <w:p w14:paraId="09912624" w14:textId="77777777" w:rsidR="002F79AB" w:rsidRPr="00BA5C7B" w:rsidRDefault="002F79AB" w:rsidP="002F79AB">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2F79AB" w:rsidRPr="00BA5C7B" w:rsidRDefault="002F79AB" w:rsidP="002F79AB">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2F79AB" w:rsidRPr="00BA5C7B" w:rsidRDefault="002F79AB" w:rsidP="002F79AB">
            <w:pPr>
              <w:jc w:val="both"/>
              <w:rPr>
                <w:rFonts w:ascii="Arial" w:hAnsi="Arial" w:cs="Arial"/>
                <w:szCs w:val="22"/>
              </w:rPr>
            </w:pPr>
          </w:p>
        </w:tc>
      </w:tr>
      <w:tr w:rsidR="002F79AB" w14:paraId="014DD406" w14:textId="77777777" w:rsidTr="00E43116">
        <w:trPr>
          <w:gridAfter w:val="1"/>
          <w:wAfter w:w="29" w:type="dxa"/>
          <w:trHeight w:val="300"/>
        </w:trPr>
        <w:tc>
          <w:tcPr>
            <w:tcW w:w="2695" w:type="dxa"/>
          </w:tcPr>
          <w:p w14:paraId="5909CCBE" w14:textId="77777777" w:rsidR="002F79AB" w:rsidRPr="00BA5C7B" w:rsidRDefault="002F79AB" w:rsidP="002F79AB">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2F79AB" w:rsidRPr="00BA5C7B" w:rsidRDefault="002F79AB" w:rsidP="002F79AB">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2F79AB" w:rsidRPr="00BA5C7B" w:rsidRDefault="002F79AB" w:rsidP="002F79AB">
            <w:pPr>
              <w:jc w:val="both"/>
              <w:rPr>
                <w:rFonts w:ascii="Arial" w:hAnsi="Arial" w:cs="Arial"/>
                <w:b/>
                <w:szCs w:val="22"/>
              </w:rPr>
            </w:pPr>
          </w:p>
        </w:tc>
      </w:tr>
      <w:tr w:rsidR="002F79AB" w14:paraId="5DD5F478" w14:textId="77777777" w:rsidTr="00E43116">
        <w:trPr>
          <w:gridAfter w:val="1"/>
          <w:wAfter w:w="29" w:type="dxa"/>
          <w:trHeight w:val="300"/>
        </w:trPr>
        <w:tc>
          <w:tcPr>
            <w:tcW w:w="2695" w:type="dxa"/>
          </w:tcPr>
          <w:p w14:paraId="21CB8921" w14:textId="77777777" w:rsidR="002F79AB" w:rsidRPr="00BA5C7B" w:rsidRDefault="002F79AB" w:rsidP="002F79AB">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2F79AB" w:rsidRPr="00BA5C7B" w:rsidRDefault="002F79AB" w:rsidP="002F79AB">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2F79AB" w:rsidRPr="00BA5C7B" w:rsidRDefault="002F79AB" w:rsidP="002F79AB">
            <w:pPr>
              <w:jc w:val="both"/>
              <w:rPr>
                <w:rFonts w:ascii="Arial" w:hAnsi="Arial" w:cs="Arial"/>
                <w:szCs w:val="22"/>
              </w:rPr>
            </w:pPr>
          </w:p>
        </w:tc>
      </w:tr>
      <w:tr w:rsidR="002F79AB" w14:paraId="7AF83256" w14:textId="77777777" w:rsidTr="00E43116">
        <w:trPr>
          <w:gridAfter w:val="1"/>
          <w:wAfter w:w="29" w:type="dxa"/>
          <w:trHeight w:val="300"/>
        </w:trPr>
        <w:tc>
          <w:tcPr>
            <w:tcW w:w="2695" w:type="dxa"/>
          </w:tcPr>
          <w:p w14:paraId="741097F7" w14:textId="77777777" w:rsidR="002F79AB" w:rsidRPr="00BA5C7B" w:rsidRDefault="002F79AB" w:rsidP="002F79AB">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2F79AB" w:rsidRPr="00BA5C7B" w:rsidRDefault="002F79AB" w:rsidP="002F79AB">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2F79AB" w:rsidRPr="00BA5C7B" w:rsidRDefault="002F79AB" w:rsidP="002F79AB">
            <w:pPr>
              <w:jc w:val="both"/>
              <w:rPr>
                <w:rFonts w:ascii="Arial" w:hAnsi="Arial" w:cs="Arial"/>
                <w:szCs w:val="22"/>
              </w:rPr>
            </w:pPr>
            <w:r w:rsidRPr="00BA5C7B">
              <w:rPr>
                <w:rFonts w:ascii="Arial" w:hAnsi="Arial" w:cs="Arial"/>
                <w:szCs w:val="22"/>
              </w:rPr>
              <w:t xml:space="preserve"> </w:t>
            </w:r>
          </w:p>
        </w:tc>
      </w:tr>
      <w:tr w:rsidR="002F79AB" w14:paraId="6120910C" w14:textId="77777777" w:rsidTr="00E43116">
        <w:trPr>
          <w:gridAfter w:val="1"/>
          <w:wAfter w:w="29" w:type="dxa"/>
          <w:trHeight w:val="300"/>
        </w:trPr>
        <w:tc>
          <w:tcPr>
            <w:tcW w:w="2695" w:type="dxa"/>
          </w:tcPr>
          <w:p w14:paraId="1EB01670" w14:textId="77777777" w:rsidR="002F79AB" w:rsidRPr="00BA5C7B" w:rsidRDefault="002F79AB" w:rsidP="002F79AB">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2F79AB" w:rsidRPr="00BA5C7B" w:rsidRDefault="002F79AB" w:rsidP="002F79AB">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2F79AB" w:rsidRPr="00BA5C7B" w:rsidRDefault="002F79AB" w:rsidP="002F79AB">
            <w:pPr>
              <w:jc w:val="both"/>
              <w:rPr>
                <w:rFonts w:ascii="Arial" w:hAnsi="Arial" w:cs="Arial"/>
                <w:szCs w:val="22"/>
              </w:rPr>
            </w:pPr>
          </w:p>
        </w:tc>
      </w:tr>
      <w:tr w:rsidR="002F79AB" w14:paraId="24DB5430" w14:textId="77777777" w:rsidTr="00E43116">
        <w:trPr>
          <w:gridAfter w:val="1"/>
          <w:wAfter w:w="29" w:type="dxa"/>
          <w:trHeight w:val="300"/>
        </w:trPr>
        <w:tc>
          <w:tcPr>
            <w:tcW w:w="2695" w:type="dxa"/>
          </w:tcPr>
          <w:p w14:paraId="39696B40" w14:textId="77777777" w:rsidR="002F79AB" w:rsidRPr="00BA5C7B" w:rsidRDefault="002F79AB" w:rsidP="002F79AB">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2F79AB" w:rsidRPr="00BA5C7B" w:rsidRDefault="002F79AB" w:rsidP="002F79AB">
            <w:pPr>
              <w:jc w:val="both"/>
              <w:rPr>
                <w:rFonts w:ascii="Arial" w:hAnsi="Arial" w:cs="Arial"/>
                <w:bCs/>
                <w:szCs w:val="22"/>
              </w:rPr>
            </w:pPr>
            <w:r w:rsidRPr="00BA5C7B">
              <w:rPr>
                <w:rFonts w:ascii="Arial" w:hAnsi="Arial" w:cs="Arial"/>
                <w:bCs/>
                <w:szCs w:val="22"/>
              </w:rPr>
              <w:t>means:</w:t>
            </w:r>
          </w:p>
          <w:p w14:paraId="044B4DD3" w14:textId="77777777" w:rsidR="002F79AB" w:rsidRPr="00BA5C7B" w:rsidRDefault="002F79AB" w:rsidP="002F79AB">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2F79AB" w:rsidRPr="00BA5C7B" w:rsidRDefault="002F79AB" w:rsidP="002F79AB">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2F79AB" w14:paraId="5BA6363B" w14:textId="77777777" w:rsidTr="00E43116">
        <w:trPr>
          <w:gridAfter w:val="1"/>
          <w:wAfter w:w="29" w:type="dxa"/>
          <w:trHeight w:val="300"/>
        </w:trPr>
        <w:tc>
          <w:tcPr>
            <w:tcW w:w="2695" w:type="dxa"/>
          </w:tcPr>
          <w:p w14:paraId="0D3989E3"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2F79AB" w:rsidRPr="00BA5C7B" w:rsidRDefault="002F79AB" w:rsidP="002F79AB">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2F79AB" w:rsidRPr="00BA5C7B" w:rsidRDefault="002F79AB" w:rsidP="002F79AB">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2F79AB" w14:paraId="2DB740E9" w14:textId="77777777" w:rsidTr="00E43116">
        <w:trPr>
          <w:gridAfter w:val="1"/>
          <w:wAfter w:w="29" w:type="dxa"/>
          <w:trHeight w:val="300"/>
        </w:trPr>
        <w:tc>
          <w:tcPr>
            <w:tcW w:w="2695" w:type="dxa"/>
          </w:tcPr>
          <w:p w14:paraId="127B6528" w14:textId="77777777" w:rsidR="002F79AB" w:rsidRPr="00BA5C7B" w:rsidRDefault="002F79AB" w:rsidP="002F79AB">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2F79AB" w:rsidRPr="00BA5C7B" w:rsidRDefault="002F79AB" w:rsidP="002F79AB">
            <w:pPr>
              <w:pStyle w:val="BodyText"/>
              <w:jc w:val="both"/>
              <w:rPr>
                <w:rFonts w:ascii="Arial" w:hAnsi="Arial" w:cs="Arial"/>
                <w:iCs/>
                <w:szCs w:val="22"/>
              </w:rPr>
            </w:pPr>
            <w:bookmarkStart w:id="374"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74"/>
          </w:p>
        </w:tc>
      </w:tr>
      <w:tr w:rsidR="002F79AB" w14:paraId="43F4117D" w14:textId="77777777" w:rsidTr="00E43116">
        <w:trPr>
          <w:gridAfter w:val="1"/>
          <w:wAfter w:w="29" w:type="dxa"/>
          <w:trHeight w:val="300"/>
        </w:trPr>
        <w:tc>
          <w:tcPr>
            <w:tcW w:w="2695" w:type="dxa"/>
          </w:tcPr>
          <w:p w14:paraId="6A41F32C"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2F79AB" w:rsidRPr="00BA5C7B" w:rsidRDefault="002F79AB" w:rsidP="002F79AB">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2F79AB"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2F79AB" w:rsidRPr="00BA5C7B" w:rsidRDefault="002F79AB" w:rsidP="002F79AB">
            <w:pPr>
              <w:pStyle w:val="BodyText"/>
              <w:jc w:val="both"/>
              <w:rPr>
                <w:rFonts w:ascii="Arial" w:hAnsi="Arial" w:cs="Arial"/>
                <w:szCs w:val="22"/>
              </w:rPr>
            </w:pPr>
            <w:bookmarkStart w:id="375" w:name="_BPDCD_127"/>
            <w:r w:rsidRPr="00BA5C7B">
              <w:rPr>
                <w:rFonts w:ascii="Arial" w:hAnsi="Arial" w:cs="Arial"/>
                <w:szCs w:val="22"/>
              </w:rPr>
              <w:t xml:space="preserve">shall </w:t>
            </w:r>
            <w:bookmarkEnd w:id="375"/>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2F79AB" w14:paraId="1D6D60ED" w14:textId="77777777" w:rsidTr="00E43116">
        <w:trPr>
          <w:gridAfter w:val="1"/>
          <w:wAfter w:w="29" w:type="dxa"/>
          <w:trHeight w:val="300"/>
        </w:trPr>
        <w:tc>
          <w:tcPr>
            <w:tcW w:w="2695" w:type="dxa"/>
          </w:tcPr>
          <w:p w14:paraId="4B357515" w14:textId="1464E271" w:rsidR="002F79AB" w:rsidRPr="00BA5C7B" w:rsidRDefault="002F79AB" w:rsidP="002F79AB">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2F79AB" w14:paraId="0C169895" w14:textId="77777777" w:rsidTr="00E43116">
        <w:trPr>
          <w:gridAfter w:val="1"/>
          <w:wAfter w:w="29" w:type="dxa"/>
          <w:trHeight w:val="300"/>
        </w:trPr>
        <w:tc>
          <w:tcPr>
            <w:tcW w:w="2695" w:type="dxa"/>
          </w:tcPr>
          <w:p w14:paraId="082C23B7"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any of the persons listed in Paragraph 8.3.1(b);</w:t>
            </w:r>
          </w:p>
        </w:tc>
      </w:tr>
      <w:tr w:rsidR="002F79AB" w14:paraId="791E12EF" w14:textId="77777777" w:rsidTr="00E43116">
        <w:trPr>
          <w:gridAfter w:val="1"/>
          <w:wAfter w:w="29" w:type="dxa"/>
          <w:trHeight w:val="300"/>
        </w:trPr>
        <w:tc>
          <w:tcPr>
            <w:tcW w:w="2695" w:type="dxa"/>
          </w:tcPr>
          <w:p w14:paraId="59E84A51"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as defined in Paragraph 8A.4.3.3;</w:t>
            </w:r>
          </w:p>
        </w:tc>
      </w:tr>
      <w:tr w:rsidR="002F79AB" w14:paraId="2F90EAFE" w14:textId="77777777" w:rsidTr="00E43116">
        <w:trPr>
          <w:gridAfter w:val="1"/>
          <w:wAfter w:w="29" w:type="dxa"/>
          <w:trHeight w:val="300"/>
        </w:trPr>
        <w:tc>
          <w:tcPr>
            <w:tcW w:w="2695" w:type="dxa"/>
          </w:tcPr>
          <w:p w14:paraId="11C95EA0"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2F79AB" w14:paraId="4FBA9525" w14:textId="77777777" w:rsidTr="00E43116">
        <w:trPr>
          <w:gridAfter w:val="1"/>
          <w:wAfter w:w="29" w:type="dxa"/>
          <w:trHeight w:val="300"/>
        </w:trPr>
        <w:tc>
          <w:tcPr>
            <w:tcW w:w="2695" w:type="dxa"/>
          </w:tcPr>
          <w:p w14:paraId="6593EE82"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2F79AB" w14:paraId="5C779EBF" w14:textId="77777777" w:rsidTr="00E43116">
        <w:trPr>
          <w:gridAfter w:val="1"/>
          <w:wAfter w:w="29" w:type="dxa"/>
          <w:trHeight w:val="300"/>
        </w:trPr>
        <w:tc>
          <w:tcPr>
            <w:tcW w:w="2695" w:type="dxa"/>
          </w:tcPr>
          <w:p w14:paraId="43F886BB"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2F79AB" w14:paraId="0C62B72E" w14:textId="77777777" w:rsidTr="00E43116">
        <w:trPr>
          <w:gridAfter w:val="1"/>
          <w:wAfter w:w="29" w:type="dxa"/>
          <w:trHeight w:val="300"/>
        </w:trPr>
        <w:tc>
          <w:tcPr>
            <w:tcW w:w="2695" w:type="dxa"/>
          </w:tcPr>
          <w:p w14:paraId="7411FC38"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2F79AB" w14:paraId="496C1496" w14:textId="77777777" w:rsidTr="00E43116">
        <w:trPr>
          <w:gridAfter w:val="1"/>
          <w:wAfter w:w="29" w:type="dxa"/>
          <w:trHeight w:val="300"/>
        </w:trPr>
        <w:tc>
          <w:tcPr>
            <w:tcW w:w="2695" w:type="dxa"/>
          </w:tcPr>
          <w:p w14:paraId="421A0626"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2F79AB" w14:paraId="28FBE89D" w14:textId="77777777" w:rsidTr="00E43116">
        <w:trPr>
          <w:gridAfter w:val="1"/>
          <w:wAfter w:w="29" w:type="dxa"/>
          <w:trHeight w:val="300"/>
        </w:trPr>
        <w:tc>
          <w:tcPr>
            <w:tcW w:w="2695" w:type="dxa"/>
          </w:tcPr>
          <w:p w14:paraId="525E9855"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Paragraph 6.12.1; </w:t>
            </w:r>
          </w:p>
        </w:tc>
      </w:tr>
      <w:tr w:rsidR="002F79AB" w14:paraId="359367B2" w14:textId="77777777" w:rsidTr="00E43116">
        <w:trPr>
          <w:gridAfter w:val="1"/>
          <w:wAfter w:w="29" w:type="dxa"/>
          <w:trHeight w:val="300"/>
        </w:trPr>
        <w:tc>
          <w:tcPr>
            <w:tcW w:w="2695" w:type="dxa"/>
          </w:tcPr>
          <w:p w14:paraId="63179D42"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2F79AB" w14:paraId="4C9D49E2" w14:textId="77777777" w:rsidTr="00E43116">
        <w:trPr>
          <w:gridAfter w:val="1"/>
          <w:wAfter w:w="29" w:type="dxa"/>
          <w:trHeight w:val="300"/>
        </w:trPr>
        <w:tc>
          <w:tcPr>
            <w:tcW w:w="2695" w:type="dxa"/>
          </w:tcPr>
          <w:p w14:paraId="72FDF88B"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76" w:name="_BPDCD_128"/>
            <w:r w:rsidRPr="00BA5C7B">
              <w:rPr>
                <w:rFonts w:ascii="Arial" w:hAnsi="Arial" w:cs="Arial"/>
                <w:b/>
                <w:bCs/>
                <w:szCs w:val="22"/>
              </w:rPr>
              <w:t>The Company</w:t>
            </w:r>
            <w:r w:rsidRPr="00BA5C7B">
              <w:rPr>
                <w:rFonts w:ascii="Arial" w:hAnsi="Arial" w:cs="Arial"/>
                <w:szCs w:val="22"/>
              </w:rPr>
              <w:t xml:space="preserve"> </w:t>
            </w:r>
            <w:bookmarkEnd w:id="376"/>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2F79AB" w14:paraId="4C09D6A3" w14:textId="77777777" w:rsidTr="00E43116">
        <w:trPr>
          <w:gridAfter w:val="1"/>
          <w:wAfter w:w="29" w:type="dxa"/>
          <w:trHeight w:val="300"/>
        </w:trPr>
        <w:tc>
          <w:tcPr>
            <w:tcW w:w="2695" w:type="dxa"/>
          </w:tcPr>
          <w:p w14:paraId="49282E2E"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2F79AB" w:rsidRPr="00BA5C7B" w:rsidRDefault="002F79AB" w:rsidP="002F79AB">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2F79AB" w14:paraId="0A79DF8D" w14:textId="77777777" w:rsidTr="00E43116">
        <w:trPr>
          <w:gridAfter w:val="1"/>
          <w:wAfter w:w="29" w:type="dxa"/>
          <w:trHeight w:val="300"/>
        </w:trPr>
        <w:tc>
          <w:tcPr>
            <w:tcW w:w="2695" w:type="dxa"/>
          </w:tcPr>
          <w:p w14:paraId="307BFC5D" w14:textId="77777777" w:rsidR="002F79AB" w:rsidRDefault="002F79AB" w:rsidP="002F79AB">
            <w:pPr>
              <w:pStyle w:val="BodyText"/>
              <w:rPr>
                <w:rFonts w:ascii="Arial" w:hAnsi="Arial" w:cs="Arial"/>
                <w:b/>
                <w:bCs/>
              </w:rPr>
            </w:pPr>
            <w:r>
              <w:rPr>
                <w:rFonts w:ascii="Arial" w:hAnsi="Arial" w:cs="Arial"/>
                <w:b/>
                <w:bCs/>
              </w:rPr>
              <w:t>"Performance Bond"</w:t>
            </w:r>
          </w:p>
        </w:tc>
        <w:tc>
          <w:tcPr>
            <w:tcW w:w="7625" w:type="dxa"/>
          </w:tcPr>
          <w:p w14:paraId="1F8D4AC3" w14:textId="77777777" w:rsidR="002F79AB" w:rsidRDefault="002F79AB" w:rsidP="002F79AB">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2F79AB" w14:paraId="031099D3" w14:textId="77777777" w:rsidTr="00E43116">
        <w:trPr>
          <w:gridAfter w:val="1"/>
          <w:wAfter w:w="29" w:type="dxa"/>
          <w:trHeight w:val="300"/>
        </w:trPr>
        <w:tc>
          <w:tcPr>
            <w:tcW w:w="2695" w:type="dxa"/>
          </w:tcPr>
          <w:p w14:paraId="0081ED5B" w14:textId="77777777" w:rsidR="002F79AB" w:rsidRDefault="002F79AB" w:rsidP="002F79AB">
            <w:pPr>
              <w:pStyle w:val="BodyText"/>
              <w:rPr>
                <w:rFonts w:ascii="Arial" w:hAnsi="Arial" w:cs="Arial"/>
                <w:b/>
                <w:bCs/>
              </w:rPr>
            </w:pPr>
            <w:r>
              <w:rPr>
                <w:rFonts w:ascii="Arial" w:hAnsi="Arial" w:cs="Arial"/>
                <w:b/>
                <w:bCs/>
              </w:rPr>
              <w:t>"Permitted Activities"</w:t>
            </w:r>
          </w:p>
        </w:tc>
        <w:tc>
          <w:tcPr>
            <w:tcW w:w="7625" w:type="dxa"/>
          </w:tcPr>
          <w:p w14:paraId="137B7A54" w14:textId="77777777" w:rsidR="002F79AB" w:rsidRDefault="002F79AB" w:rsidP="002F79AB">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2F79AB" w14:paraId="194C36E7" w14:textId="77777777" w:rsidTr="00E43116">
        <w:trPr>
          <w:gridAfter w:val="1"/>
          <w:wAfter w:w="29" w:type="dxa"/>
          <w:trHeight w:val="300"/>
        </w:trPr>
        <w:tc>
          <w:tcPr>
            <w:tcW w:w="2695" w:type="dxa"/>
          </w:tcPr>
          <w:p w14:paraId="2EE9E033" w14:textId="77777777" w:rsidR="002F79AB" w:rsidRDefault="002F79AB" w:rsidP="002F79AB">
            <w:pPr>
              <w:pStyle w:val="BodyText"/>
              <w:rPr>
                <w:rFonts w:ascii="Arial" w:hAnsi="Arial" w:cs="Arial"/>
                <w:b/>
                <w:bCs/>
              </w:rPr>
            </w:pPr>
            <w:r>
              <w:rPr>
                <w:rFonts w:ascii="Arial" w:hAnsi="Arial" w:cs="Arial"/>
                <w:b/>
                <w:bCs/>
              </w:rPr>
              <w:t>"Physical Notification"</w:t>
            </w:r>
          </w:p>
        </w:tc>
        <w:tc>
          <w:tcPr>
            <w:tcW w:w="7625" w:type="dxa"/>
          </w:tcPr>
          <w:p w14:paraId="5D4ACAA0"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1F7EF704" w14:textId="77777777" w:rsidTr="00E43116">
        <w:trPr>
          <w:gridAfter w:val="1"/>
          <w:wAfter w:w="29" w:type="dxa"/>
          <w:trHeight w:val="300"/>
        </w:trPr>
        <w:tc>
          <w:tcPr>
            <w:tcW w:w="2695" w:type="dxa"/>
          </w:tcPr>
          <w:p w14:paraId="1BE304C0" w14:textId="77777777" w:rsidR="002F79AB" w:rsidRDefault="002F79AB" w:rsidP="002F79AB">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284D11A1" w14:textId="77777777" w:rsidTr="00E43116">
        <w:trPr>
          <w:gridAfter w:val="1"/>
          <w:wAfter w:w="29" w:type="dxa"/>
          <w:trHeight w:val="300"/>
        </w:trPr>
        <w:tc>
          <w:tcPr>
            <w:tcW w:w="2695" w:type="dxa"/>
          </w:tcPr>
          <w:p w14:paraId="64D71A82" w14:textId="77777777" w:rsidR="002F79AB" w:rsidRDefault="002F79AB" w:rsidP="002F79AB">
            <w:pPr>
              <w:pStyle w:val="BodyText"/>
              <w:rPr>
                <w:rFonts w:ascii="Arial" w:hAnsi="Arial" w:cs="Arial"/>
                <w:b/>
                <w:bCs/>
              </w:rPr>
            </w:pPr>
            <w:r>
              <w:rPr>
                <w:rFonts w:ascii="Arial" w:hAnsi="Arial" w:cs="Arial"/>
                <w:b/>
                <w:bCs/>
              </w:rPr>
              <w:t>"Planning Code" or PC</w:t>
            </w:r>
          </w:p>
        </w:tc>
        <w:tc>
          <w:tcPr>
            <w:tcW w:w="7625" w:type="dxa"/>
          </w:tcPr>
          <w:p w14:paraId="2B20E710" w14:textId="77777777" w:rsidR="002F79AB" w:rsidRDefault="002F79AB" w:rsidP="002F79AB">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2F79AB" w14:paraId="1715E524" w14:textId="77777777" w:rsidTr="00E43116">
        <w:trPr>
          <w:gridAfter w:val="1"/>
          <w:wAfter w:w="29" w:type="dxa"/>
          <w:trHeight w:val="300"/>
        </w:trPr>
        <w:tc>
          <w:tcPr>
            <w:tcW w:w="2695" w:type="dxa"/>
          </w:tcPr>
          <w:p w14:paraId="2FAA0589" w14:textId="77777777" w:rsidR="002F79AB" w:rsidRDefault="002F79AB" w:rsidP="002F79AB">
            <w:pPr>
              <w:pStyle w:val="BodyText"/>
              <w:rPr>
                <w:rFonts w:ascii="Arial" w:hAnsi="Arial" w:cs="Arial"/>
                <w:b/>
                <w:bCs/>
              </w:rPr>
            </w:pPr>
            <w:r>
              <w:rPr>
                <w:rFonts w:ascii="Arial" w:hAnsi="Arial" w:cs="Arial"/>
                <w:b/>
                <w:bCs/>
              </w:rPr>
              <w:t>"Plant"</w:t>
            </w:r>
          </w:p>
        </w:tc>
        <w:tc>
          <w:tcPr>
            <w:tcW w:w="7625" w:type="dxa"/>
          </w:tcPr>
          <w:p w14:paraId="28A32D84" w14:textId="77777777" w:rsidR="002F79AB" w:rsidRPr="00736B31" w:rsidRDefault="002F79AB" w:rsidP="002F79AB">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2F79AB" w14:paraId="75B42EF6" w14:textId="77777777" w:rsidTr="00E43116">
        <w:trPr>
          <w:gridAfter w:val="1"/>
          <w:wAfter w:w="29" w:type="dxa"/>
          <w:trHeight w:val="300"/>
        </w:trPr>
        <w:tc>
          <w:tcPr>
            <w:tcW w:w="2695" w:type="dxa"/>
          </w:tcPr>
          <w:p w14:paraId="3E0454CB" w14:textId="77777777" w:rsidR="002F79AB" w:rsidRDefault="002F79AB" w:rsidP="002F79AB">
            <w:pPr>
              <w:pStyle w:val="BodyText"/>
              <w:rPr>
                <w:rFonts w:ascii="Arial" w:hAnsi="Arial" w:cs="Arial"/>
                <w:b/>
                <w:bCs/>
              </w:rPr>
            </w:pPr>
            <w:r>
              <w:rPr>
                <w:rFonts w:ascii="Arial" w:hAnsi="Arial" w:cs="Arial"/>
                <w:b/>
                <w:bCs/>
              </w:rPr>
              <w:t>"Pool Member"</w:t>
            </w:r>
          </w:p>
        </w:tc>
        <w:tc>
          <w:tcPr>
            <w:tcW w:w="7625" w:type="dxa"/>
          </w:tcPr>
          <w:p w14:paraId="4735CADC"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2F79AB" w14:paraId="65CD492C" w14:textId="77777777" w:rsidTr="00E43116">
        <w:trPr>
          <w:gridAfter w:val="1"/>
          <w:wAfter w:w="29" w:type="dxa"/>
          <w:trHeight w:val="300"/>
        </w:trPr>
        <w:tc>
          <w:tcPr>
            <w:tcW w:w="2695" w:type="dxa"/>
          </w:tcPr>
          <w:p w14:paraId="1C7A99CB" w14:textId="77777777" w:rsidR="002F79AB" w:rsidRDefault="002F79AB" w:rsidP="002F79AB">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2F79AB" w:rsidRDefault="002F79AB" w:rsidP="002F79AB">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4DB2B25" w14:textId="77777777" w:rsidTr="00E43116">
        <w:trPr>
          <w:gridAfter w:val="1"/>
          <w:wAfter w:w="29" w:type="dxa"/>
          <w:trHeight w:val="300"/>
        </w:trPr>
        <w:tc>
          <w:tcPr>
            <w:tcW w:w="2695" w:type="dxa"/>
          </w:tcPr>
          <w:p w14:paraId="0F7D0211" w14:textId="77777777" w:rsidR="002F79AB" w:rsidRDefault="002F79AB" w:rsidP="002F79AB">
            <w:pPr>
              <w:pStyle w:val="BodyText"/>
              <w:rPr>
                <w:rFonts w:ascii="Arial" w:hAnsi="Arial" w:cs="Arial"/>
                <w:b/>
                <w:bCs/>
              </w:rPr>
            </w:pPr>
            <w:r>
              <w:rPr>
                <w:rFonts w:ascii="Arial" w:hAnsi="Arial" w:cs="Arial"/>
                <w:b/>
                <w:bCs/>
              </w:rPr>
              <w:t>"Power Park Module"</w:t>
            </w:r>
          </w:p>
        </w:tc>
        <w:tc>
          <w:tcPr>
            <w:tcW w:w="7625" w:type="dxa"/>
          </w:tcPr>
          <w:p w14:paraId="49C4FAED" w14:textId="77777777" w:rsidR="002F79AB" w:rsidRPr="00736B31"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3BA49E50" w14:textId="77777777" w:rsidTr="00E43116">
        <w:trPr>
          <w:gridAfter w:val="1"/>
          <w:wAfter w:w="29" w:type="dxa"/>
          <w:trHeight w:val="300"/>
        </w:trPr>
        <w:tc>
          <w:tcPr>
            <w:tcW w:w="2695" w:type="dxa"/>
          </w:tcPr>
          <w:p w14:paraId="0712E424" w14:textId="77777777" w:rsidR="002F79AB" w:rsidRDefault="002F79AB" w:rsidP="002F79AB">
            <w:pPr>
              <w:pStyle w:val="BodyText"/>
              <w:rPr>
                <w:rFonts w:ascii="Arial" w:hAnsi="Arial" w:cs="Arial"/>
                <w:b/>
                <w:bCs/>
              </w:rPr>
            </w:pPr>
            <w:r>
              <w:rPr>
                <w:rFonts w:ascii="Arial" w:hAnsi="Arial" w:cs="Arial"/>
                <w:b/>
                <w:bCs/>
              </w:rPr>
              <w:t>“Power Park Unit”</w:t>
            </w:r>
          </w:p>
        </w:tc>
        <w:tc>
          <w:tcPr>
            <w:tcW w:w="7625" w:type="dxa"/>
          </w:tcPr>
          <w:p w14:paraId="7AC6E74E"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3EADACCC" w14:textId="77777777" w:rsidTr="00E43116">
        <w:trPr>
          <w:gridAfter w:val="1"/>
          <w:wAfter w:w="29" w:type="dxa"/>
          <w:trHeight w:val="300"/>
        </w:trPr>
        <w:tc>
          <w:tcPr>
            <w:tcW w:w="2695" w:type="dxa"/>
          </w:tcPr>
          <w:p w14:paraId="355A2A05" w14:textId="77777777" w:rsidR="002F79AB" w:rsidRDefault="002F79AB" w:rsidP="002F79AB">
            <w:pPr>
              <w:pStyle w:val="BodyText"/>
              <w:rPr>
                <w:rFonts w:ascii="Arial" w:hAnsi="Arial" w:cs="Arial"/>
                <w:b/>
                <w:bCs/>
              </w:rPr>
            </w:pPr>
            <w:r>
              <w:rPr>
                <w:rFonts w:ascii="Arial" w:hAnsi="Arial" w:cs="Arial"/>
                <w:b/>
                <w:bCs/>
              </w:rPr>
              <w:t>"Power Station"</w:t>
            </w:r>
          </w:p>
        </w:tc>
        <w:tc>
          <w:tcPr>
            <w:tcW w:w="7625" w:type="dxa"/>
          </w:tcPr>
          <w:p w14:paraId="5F0ADC2E"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4DF81E70" w14:textId="77777777" w:rsidTr="00E43116">
        <w:trPr>
          <w:gridAfter w:val="1"/>
          <w:wAfter w:w="29" w:type="dxa"/>
          <w:trHeight w:val="300"/>
        </w:trPr>
        <w:tc>
          <w:tcPr>
            <w:tcW w:w="2695" w:type="dxa"/>
          </w:tcPr>
          <w:p w14:paraId="27CAF104" w14:textId="77777777" w:rsidR="002F79AB" w:rsidRDefault="002F79AB" w:rsidP="002F79AB">
            <w:pPr>
              <w:pStyle w:val="BodyText"/>
              <w:rPr>
                <w:rFonts w:ascii="Arial" w:hAnsi="Arial" w:cs="Arial"/>
                <w:b/>
                <w:bCs/>
              </w:rPr>
            </w:pPr>
            <w:r>
              <w:rPr>
                <w:rFonts w:ascii="Arial" w:hAnsi="Arial" w:cs="Arial"/>
                <w:b/>
                <w:bCs/>
              </w:rPr>
              <w:t>"Practical Completion Date"</w:t>
            </w:r>
          </w:p>
        </w:tc>
        <w:tc>
          <w:tcPr>
            <w:tcW w:w="7625" w:type="dxa"/>
          </w:tcPr>
          <w:p w14:paraId="2F8CF74D" w14:textId="77777777" w:rsidR="002F79AB" w:rsidRDefault="002F79AB" w:rsidP="002F79AB">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77" w:name="_BPDCD_131"/>
            <w:r w:rsidRPr="0019675B">
              <w:rPr>
                <w:rFonts w:ascii="Arial" w:hAnsi="Arial" w:cs="Arial"/>
              </w:rPr>
              <w:t>;</w:t>
            </w:r>
            <w:bookmarkEnd w:id="377"/>
          </w:p>
        </w:tc>
      </w:tr>
      <w:tr w:rsidR="002F79AB" w14:paraId="490AC4A6" w14:textId="77777777" w:rsidTr="00E43116">
        <w:trPr>
          <w:gridAfter w:val="1"/>
          <w:wAfter w:w="29" w:type="dxa"/>
          <w:trHeight w:val="300"/>
        </w:trPr>
        <w:tc>
          <w:tcPr>
            <w:tcW w:w="2695" w:type="dxa"/>
          </w:tcPr>
          <w:p w14:paraId="42B483E2" w14:textId="77777777" w:rsidR="002F79AB" w:rsidRDefault="002F79AB" w:rsidP="002F79AB">
            <w:pPr>
              <w:pStyle w:val="BodyText"/>
              <w:rPr>
                <w:rFonts w:ascii="Arial" w:hAnsi="Arial" w:cs="Arial"/>
                <w:b/>
                <w:bCs/>
              </w:rPr>
            </w:pPr>
            <w:r>
              <w:rPr>
                <w:rFonts w:ascii="Arial" w:hAnsi="Arial" w:cs="Arial"/>
                <w:b/>
                <w:bCs/>
              </w:rPr>
              <w:t>"Preference Votes"</w:t>
            </w:r>
          </w:p>
        </w:tc>
        <w:tc>
          <w:tcPr>
            <w:tcW w:w="7625" w:type="dxa"/>
          </w:tcPr>
          <w:p w14:paraId="22343CBC" w14:textId="77777777" w:rsidR="002F79AB" w:rsidRDefault="002F79AB" w:rsidP="002F79AB">
            <w:pPr>
              <w:pStyle w:val="BodyText"/>
              <w:jc w:val="both"/>
              <w:rPr>
                <w:rFonts w:ascii="Arial" w:hAnsi="Arial" w:cs="Arial"/>
                <w:i/>
              </w:rPr>
            </w:pPr>
            <w:r>
              <w:rPr>
                <w:rFonts w:ascii="Arial" w:hAnsi="Arial" w:cs="Arial"/>
              </w:rPr>
              <w:t>as defined in Paragraph 8A.3.2.1;</w:t>
            </w:r>
          </w:p>
        </w:tc>
      </w:tr>
      <w:tr w:rsidR="002F79AB" w14:paraId="3CBF49C9" w14:textId="77777777" w:rsidTr="00E43116">
        <w:trPr>
          <w:gridAfter w:val="1"/>
          <w:wAfter w:w="29" w:type="dxa"/>
          <w:trHeight w:val="300"/>
        </w:trPr>
        <w:tc>
          <w:tcPr>
            <w:tcW w:w="2695" w:type="dxa"/>
          </w:tcPr>
          <w:p w14:paraId="3D26F1AA" w14:textId="77777777" w:rsidR="002F79AB" w:rsidRDefault="002F79AB" w:rsidP="002F79AB">
            <w:pPr>
              <w:pStyle w:val="BodyText"/>
              <w:rPr>
                <w:rFonts w:ascii="Arial" w:hAnsi="Arial" w:cs="Arial"/>
                <w:b/>
                <w:bCs/>
              </w:rPr>
            </w:pPr>
            <w:r>
              <w:rPr>
                <w:rFonts w:ascii="Arial" w:hAnsi="Arial" w:cs="Arial"/>
                <w:b/>
                <w:bCs/>
              </w:rPr>
              <w:t>"Prescribed Rate"</w:t>
            </w:r>
          </w:p>
        </w:tc>
        <w:tc>
          <w:tcPr>
            <w:tcW w:w="7625" w:type="dxa"/>
          </w:tcPr>
          <w:p w14:paraId="1A11ED0A" w14:textId="77777777" w:rsidR="002F79AB" w:rsidRDefault="002F79AB" w:rsidP="002F79AB">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2F79AB" w14:paraId="1426A11F" w14:textId="77777777" w:rsidTr="00E43116">
        <w:trPr>
          <w:gridAfter w:val="1"/>
          <w:wAfter w:w="29" w:type="dxa"/>
          <w:trHeight w:val="300"/>
        </w:trPr>
        <w:tc>
          <w:tcPr>
            <w:tcW w:w="2695" w:type="dxa"/>
          </w:tcPr>
          <w:p w14:paraId="117E83DB" w14:textId="77777777" w:rsidR="002F79AB" w:rsidRDefault="002F79AB" w:rsidP="002F79AB">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2F79AB" w:rsidRDefault="002F79AB" w:rsidP="002F79AB">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2F79AB" w:rsidRDefault="002F79AB" w:rsidP="002F79AB">
            <w:pPr>
              <w:jc w:val="both"/>
              <w:rPr>
                <w:rFonts w:ascii="Arial" w:hAnsi="Arial" w:cs="Arial"/>
                <w:szCs w:val="22"/>
              </w:rPr>
            </w:pPr>
          </w:p>
        </w:tc>
      </w:tr>
      <w:tr w:rsidR="002F79AB" w14:paraId="51381F16" w14:textId="77777777" w:rsidTr="00E43116">
        <w:trPr>
          <w:gridAfter w:val="1"/>
          <w:wAfter w:w="29" w:type="dxa"/>
          <w:trHeight w:val="300"/>
        </w:trPr>
        <w:tc>
          <w:tcPr>
            <w:tcW w:w="2695" w:type="dxa"/>
          </w:tcPr>
          <w:p w14:paraId="28FFE0D4" w14:textId="3432EEB3" w:rsidR="002F79AB" w:rsidRPr="0019675B" w:rsidRDefault="002F79AB" w:rsidP="002F79AB">
            <w:pPr>
              <w:pStyle w:val="BodyText"/>
              <w:rPr>
                <w:rFonts w:ascii="Arial" w:hAnsi="Arial" w:cs="Arial"/>
                <w:b/>
                <w:bCs/>
              </w:rPr>
            </w:pPr>
            <w:bookmarkStart w:id="378" w:name="_BPDCI_132"/>
            <w:r w:rsidRPr="0019675B">
              <w:rPr>
                <w:rFonts w:ascii="Arial" w:hAnsi="Arial" w:cs="Arial"/>
                <w:b/>
                <w:bCs/>
              </w:rPr>
              <w:t>"Primary Response"</w:t>
            </w:r>
            <w:bookmarkEnd w:id="378"/>
          </w:p>
        </w:tc>
        <w:tc>
          <w:tcPr>
            <w:tcW w:w="7625" w:type="dxa"/>
          </w:tcPr>
          <w:p w14:paraId="7B60F230" w14:textId="77777777" w:rsidR="002F79AB" w:rsidRPr="0019675B" w:rsidRDefault="002F79AB" w:rsidP="002F79AB">
            <w:pPr>
              <w:pStyle w:val="BodyText"/>
              <w:jc w:val="both"/>
              <w:rPr>
                <w:rFonts w:ascii="Arial" w:hAnsi="Arial" w:cs="Arial"/>
              </w:rPr>
            </w:pPr>
            <w:bookmarkStart w:id="379"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79"/>
          </w:p>
        </w:tc>
      </w:tr>
      <w:tr w:rsidR="002F79AB" w14:paraId="4006B906" w14:textId="77777777" w:rsidTr="00E43116">
        <w:trPr>
          <w:gridAfter w:val="1"/>
          <w:wAfter w:w="29" w:type="dxa"/>
          <w:trHeight w:val="300"/>
        </w:trPr>
        <w:tc>
          <w:tcPr>
            <w:tcW w:w="2695" w:type="dxa"/>
          </w:tcPr>
          <w:p w14:paraId="710D6E60" w14:textId="77777777" w:rsidR="002F79AB" w:rsidRDefault="002F79AB" w:rsidP="002F79AB">
            <w:pPr>
              <w:pStyle w:val="BodyText"/>
              <w:rPr>
                <w:rFonts w:ascii="Arial" w:hAnsi="Arial" w:cs="Arial"/>
                <w:b/>
                <w:bCs/>
              </w:rPr>
            </w:pPr>
            <w:r>
              <w:rPr>
                <w:rFonts w:ascii="Arial" w:hAnsi="Arial" w:cs="Arial"/>
                <w:b/>
                <w:bCs/>
              </w:rPr>
              <w:t>"Proceedings"</w:t>
            </w:r>
          </w:p>
        </w:tc>
        <w:tc>
          <w:tcPr>
            <w:tcW w:w="7625" w:type="dxa"/>
          </w:tcPr>
          <w:p w14:paraId="2B503B7B" w14:textId="77777777" w:rsidR="002F79AB" w:rsidRDefault="002F79AB" w:rsidP="002F79AB">
            <w:pPr>
              <w:pStyle w:val="BodyText"/>
              <w:jc w:val="both"/>
              <w:rPr>
                <w:rFonts w:ascii="Arial" w:hAnsi="Arial" w:cs="Arial"/>
              </w:rPr>
            </w:pPr>
            <w:r>
              <w:rPr>
                <w:rFonts w:ascii="Arial" w:hAnsi="Arial" w:cs="Arial"/>
              </w:rPr>
              <w:t>as defined in Paragraph 6.23.1;</w:t>
            </w:r>
          </w:p>
        </w:tc>
      </w:tr>
      <w:tr w:rsidR="002F79AB" w14:paraId="2317C546" w14:textId="77777777" w:rsidTr="00E43116">
        <w:trPr>
          <w:gridAfter w:val="1"/>
          <w:wAfter w:w="29" w:type="dxa"/>
          <w:trHeight w:val="300"/>
        </w:trPr>
        <w:tc>
          <w:tcPr>
            <w:tcW w:w="2695" w:type="dxa"/>
          </w:tcPr>
          <w:p w14:paraId="14269825" w14:textId="77777777" w:rsidR="002F79AB" w:rsidRDefault="002F79AB" w:rsidP="002F79AB">
            <w:pPr>
              <w:rPr>
                <w:rFonts w:ascii="Arial" w:hAnsi="Arial" w:cs="Arial"/>
                <w:b/>
                <w:bCs/>
              </w:rPr>
            </w:pPr>
            <w:r>
              <w:rPr>
                <w:rFonts w:ascii="Arial" w:hAnsi="Arial" w:cs="Arial"/>
                <w:b/>
                <w:bCs/>
              </w:rPr>
              <w:t>“Production”</w:t>
            </w:r>
          </w:p>
          <w:p w14:paraId="5CFD38E3" w14:textId="77777777" w:rsidR="002F79AB" w:rsidRDefault="002F79AB" w:rsidP="002F79AB">
            <w:pPr>
              <w:rPr>
                <w:rFonts w:ascii="Arial" w:hAnsi="Arial" w:cs="Arial"/>
                <w:b/>
                <w:bCs/>
              </w:rPr>
            </w:pPr>
          </w:p>
          <w:p w14:paraId="5CF4DEC3" w14:textId="6A3C5717" w:rsidR="002F79AB" w:rsidRDefault="002F79AB" w:rsidP="002F79AB">
            <w:pPr>
              <w:rPr>
                <w:rFonts w:ascii="Arial" w:hAnsi="Arial" w:cs="Arial"/>
                <w:b/>
                <w:bCs/>
              </w:rPr>
            </w:pPr>
          </w:p>
        </w:tc>
        <w:tc>
          <w:tcPr>
            <w:tcW w:w="7625" w:type="dxa"/>
          </w:tcPr>
          <w:p w14:paraId="30D02823" w14:textId="77777777" w:rsidR="002F79AB" w:rsidRDefault="002F79AB" w:rsidP="002F79AB">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2F79AB" w:rsidRDefault="002F79AB" w:rsidP="002F79AB">
            <w:pPr>
              <w:jc w:val="both"/>
              <w:rPr>
                <w:rFonts w:ascii="Arial" w:hAnsi="Arial" w:cs="Arial"/>
              </w:rPr>
            </w:pPr>
          </w:p>
        </w:tc>
      </w:tr>
      <w:tr w:rsidR="002F79AB" w14:paraId="4905CC44" w14:textId="77777777" w:rsidTr="00E43116">
        <w:trPr>
          <w:gridAfter w:val="1"/>
          <w:wAfter w:w="29" w:type="dxa"/>
          <w:trHeight w:val="300"/>
        </w:trPr>
        <w:tc>
          <w:tcPr>
            <w:tcW w:w="2695" w:type="dxa"/>
          </w:tcPr>
          <w:p w14:paraId="696C3CB2" w14:textId="23BEE125" w:rsidR="002F79AB" w:rsidRDefault="002F79AB" w:rsidP="002F79AB">
            <w:pPr>
              <w:spacing w:after="240"/>
              <w:rPr>
                <w:rFonts w:ascii="Arial" w:hAnsi="Arial" w:cs="Arial"/>
                <w:b/>
                <w:bCs/>
              </w:rPr>
            </w:pPr>
            <w:r>
              <w:rPr>
                <w:rFonts w:ascii="Arial" w:hAnsi="Arial" w:cs="Arial"/>
                <w:b/>
                <w:bCs/>
              </w:rPr>
              <w:t>“Profiled Unmetered Supply”</w:t>
            </w:r>
          </w:p>
        </w:tc>
        <w:tc>
          <w:tcPr>
            <w:tcW w:w="7625" w:type="dxa"/>
          </w:tcPr>
          <w:p w14:paraId="786154F9" w14:textId="68570712" w:rsidR="002F79AB" w:rsidRDefault="002F79AB" w:rsidP="002F79AB">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2F79AB" w14:paraId="1FD4D76C" w14:textId="77777777" w:rsidTr="00E43116">
        <w:trPr>
          <w:gridAfter w:val="1"/>
          <w:wAfter w:w="29" w:type="dxa"/>
          <w:trHeight w:val="300"/>
        </w:trPr>
        <w:tc>
          <w:tcPr>
            <w:tcW w:w="2695" w:type="dxa"/>
          </w:tcPr>
          <w:p w14:paraId="61F7E079" w14:textId="2B307B68" w:rsidR="002F79AB" w:rsidRPr="002B7CBD" w:rsidRDefault="002F79AB" w:rsidP="002F79AB">
            <w:pPr>
              <w:spacing w:after="240"/>
              <w:rPr>
                <w:rFonts w:ascii="Arial" w:hAnsi="Arial" w:cs="Arial"/>
                <w:b/>
                <w:bCs/>
              </w:rPr>
            </w:pPr>
            <w:r>
              <w:rPr>
                <w:rFonts w:ascii="Arial" w:hAnsi="Arial" w:cs="Arial"/>
                <w:b/>
                <w:bCs/>
              </w:rPr>
              <w:t>"Progress Report"</w:t>
            </w:r>
          </w:p>
        </w:tc>
        <w:tc>
          <w:tcPr>
            <w:tcW w:w="7625" w:type="dxa"/>
          </w:tcPr>
          <w:p w14:paraId="7D6B7E2F" w14:textId="050E24DD" w:rsidR="002F79AB" w:rsidRDefault="002F79AB" w:rsidP="002F79AB">
            <w:pPr>
              <w:spacing w:after="240"/>
              <w:jc w:val="both"/>
              <w:rPr>
                <w:rFonts w:ascii="Arial" w:hAnsi="Arial" w:cs="Arial"/>
              </w:rPr>
            </w:pPr>
            <w:r>
              <w:rPr>
                <w:rFonts w:ascii="Arial" w:hAnsi="Arial" w:cs="Arial"/>
              </w:rPr>
              <w:t>as defined in Paragraph 8.14;</w:t>
            </w:r>
          </w:p>
        </w:tc>
      </w:tr>
      <w:tr w:rsidR="002F79AB" w14:paraId="22B42B39" w14:textId="77777777" w:rsidTr="00E43116">
        <w:trPr>
          <w:gridAfter w:val="1"/>
          <w:wAfter w:w="29" w:type="dxa"/>
          <w:trHeight w:val="300"/>
          <w:ins w:id="380" w:author="Author"/>
        </w:trPr>
        <w:tc>
          <w:tcPr>
            <w:tcW w:w="2695" w:type="dxa"/>
          </w:tcPr>
          <w:p w14:paraId="12D32ABF" w14:textId="64444D72" w:rsidR="002F79AB" w:rsidRDefault="002F79AB" w:rsidP="002F79AB">
            <w:pPr>
              <w:spacing w:after="240"/>
              <w:rPr>
                <w:ins w:id="381" w:author="Author"/>
                <w:rFonts w:ascii="Arial" w:hAnsi="Arial" w:cs="Arial"/>
                <w:b/>
                <w:bCs/>
              </w:rPr>
            </w:pPr>
            <w:ins w:id="382" w:author="Author">
              <w:r w:rsidRPr="00F35A74">
                <w:rPr>
                  <w:rFonts w:ascii="Arial" w:hAnsi="Arial" w:cs="Arial"/>
                  <w:b/>
                  <w:bCs/>
                  <w:szCs w:val="22"/>
                </w:rPr>
                <w:t>“Project Designation Methodology”</w:t>
              </w:r>
            </w:ins>
          </w:p>
        </w:tc>
        <w:tc>
          <w:tcPr>
            <w:tcW w:w="7625" w:type="dxa"/>
          </w:tcPr>
          <w:p w14:paraId="7D51B6E5" w14:textId="77777777" w:rsidR="002F79AB" w:rsidRDefault="002F79AB" w:rsidP="002F79AB">
            <w:pPr>
              <w:jc w:val="both"/>
              <w:rPr>
                <w:ins w:id="383" w:author="Author"/>
                <w:rFonts w:ascii="Arial" w:hAnsi="Arial" w:cs="Arial"/>
                <w:szCs w:val="22"/>
              </w:rPr>
            </w:pPr>
            <w:ins w:id="38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2F79AB" w:rsidRPr="003038BE" w:rsidRDefault="002F79AB" w:rsidP="002F79AB">
            <w:pPr>
              <w:jc w:val="both"/>
              <w:rPr>
                <w:ins w:id="385" w:author="Author"/>
                <w:rFonts w:ascii="Arial" w:hAnsi="Arial" w:cs="Arial"/>
                <w:szCs w:val="22"/>
              </w:rPr>
            </w:pPr>
          </w:p>
        </w:tc>
      </w:tr>
      <w:tr w:rsidR="002F79AB" w14:paraId="1B10C844" w14:textId="77777777" w:rsidTr="00E43116">
        <w:trPr>
          <w:gridAfter w:val="1"/>
          <w:wAfter w:w="29" w:type="dxa"/>
          <w:trHeight w:val="300"/>
        </w:trPr>
        <w:tc>
          <w:tcPr>
            <w:tcW w:w="2695" w:type="dxa"/>
          </w:tcPr>
          <w:p w14:paraId="761B2E1C" w14:textId="72B62097" w:rsidR="002F79AB" w:rsidRDefault="002F79AB" w:rsidP="002F79AB">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2F79AB" w:rsidRPr="002B7CBD" w:rsidRDefault="002F79AB" w:rsidP="002F79AB">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2F79AB" w14:paraId="0711E482" w14:textId="77777777" w:rsidTr="00E43116">
        <w:trPr>
          <w:gridAfter w:val="1"/>
          <w:wAfter w:w="29" w:type="dxa"/>
          <w:trHeight w:val="300"/>
        </w:trPr>
        <w:tc>
          <w:tcPr>
            <w:tcW w:w="2695" w:type="dxa"/>
          </w:tcPr>
          <w:p w14:paraId="435917EF" w14:textId="77777777" w:rsidR="002F79AB" w:rsidRDefault="002F79AB" w:rsidP="002F79AB">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2F79AB" w:rsidRDefault="002F79AB" w:rsidP="002F79AB">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w:t>
            </w:r>
            <w:proofErr w:type="spellStart"/>
            <w:r>
              <w:rPr>
                <w:rFonts w:ascii="Arial" w:hAnsi="Arial" w:cs="Arial"/>
              </w:rPr>
              <w:t>i</w:t>
            </w:r>
            <w:proofErr w:type="spellEnd"/>
            <w:r>
              <w:rPr>
                <w:rFonts w:ascii="Arial" w:hAnsi="Arial" w:cs="Arial"/>
              </w:rPr>
              <w:t xml:space="preserve">)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2F79AB" w14:paraId="3493F7C1" w14:textId="77777777" w:rsidTr="00E43116">
        <w:trPr>
          <w:gridAfter w:val="1"/>
          <w:wAfter w:w="29" w:type="dxa"/>
          <w:trHeight w:val="300"/>
        </w:trPr>
        <w:tc>
          <w:tcPr>
            <w:tcW w:w="2695" w:type="dxa"/>
          </w:tcPr>
          <w:p w14:paraId="5478071F" w14:textId="77777777" w:rsidR="002F79AB" w:rsidRDefault="002F79AB" w:rsidP="002F79AB">
            <w:pPr>
              <w:pStyle w:val="BodyText"/>
              <w:rPr>
                <w:rFonts w:ascii="Arial" w:hAnsi="Arial" w:cs="Arial"/>
                <w:b/>
                <w:bCs/>
              </w:rPr>
            </w:pPr>
            <w:r>
              <w:rPr>
                <w:rFonts w:ascii="Arial" w:hAnsi="Arial" w:cs="Arial"/>
                <w:b/>
                <w:bCs/>
              </w:rPr>
              <w:t>"Proposer"</w:t>
            </w:r>
          </w:p>
        </w:tc>
        <w:tc>
          <w:tcPr>
            <w:tcW w:w="7625" w:type="dxa"/>
          </w:tcPr>
          <w:p w14:paraId="1BB61D6F" w14:textId="77777777" w:rsidR="002F79AB" w:rsidRDefault="002F79AB" w:rsidP="002F79AB">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2F79AB" w14:paraId="6C5C111F" w14:textId="77777777" w:rsidTr="00E43116">
        <w:trPr>
          <w:gridAfter w:val="1"/>
          <w:wAfter w:w="29" w:type="dxa"/>
          <w:trHeight w:val="300"/>
        </w:trPr>
        <w:tc>
          <w:tcPr>
            <w:tcW w:w="2695" w:type="dxa"/>
          </w:tcPr>
          <w:p w14:paraId="2B946515" w14:textId="77777777" w:rsidR="002F79AB" w:rsidRDefault="002F79AB" w:rsidP="002F79AB">
            <w:pPr>
              <w:pStyle w:val="BodyText"/>
              <w:rPr>
                <w:rFonts w:ascii="Arial" w:hAnsi="Arial" w:cs="Arial"/>
                <w:b/>
                <w:bCs/>
              </w:rPr>
            </w:pPr>
            <w:r>
              <w:rPr>
                <w:rFonts w:ascii="Arial" w:hAnsi="Arial" w:cs="Arial"/>
                <w:b/>
                <w:bCs/>
              </w:rPr>
              <w:t>"Protected Information"</w:t>
            </w:r>
          </w:p>
        </w:tc>
        <w:tc>
          <w:tcPr>
            <w:tcW w:w="7625" w:type="dxa"/>
          </w:tcPr>
          <w:p w14:paraId="76F6926B" w14:textId="77777777" w:rsidR="002F79AB" w:rsidRDefault="002F79AB" w:rsidP="002F79AB">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2F79AB" w14:paraId="18129777" w14:textId="77777777" w:rsidTr="00E43116">
        <w:trPr>
          <w:gridAfter w:val="1"/>
          <w:wAfter w:w="29" w:type="dxa"/>
          <w:trHeight w:val="300"/>
        </w:trPr>
        <w:tc>
          <w:tcPr>
            <w:tcW w:w="2695" w:type="dxa"/>
          </w:tcPr>
          <w:p w14:paraId="2309D504" w14:textId="77777777" w:rsidR="002F79AB" w:rsidRDefault="002F79AB" w:rsidP="002F79AB">
            <w:pPr>
              <w:pStyle w:val="BodyText"/>
              <w:rPr>
                <w:rFonts w:ascii="Arial" w:hAnsi="Arial" w:cs="Arial"/>
                <w:b/>
                <w:bCs/>
              </w:rPr>
            </w:pPr>
            <w:r>
              <w:rPr>
                <w:rFonts w:ascii="Arial" w:hAnsi="Arial" w:cs="Arial"/>
                <w:b/>
                <w:bCs/>
              </w:rPr>
              <w:t>"Provisional Statement"</w:t>
            </w:r>
          </w:p>
        </w:tc>
        <w:tc>
          <w:tcPr>
            <w:tcW w:w="7625" w:type="dxa"/>
          </w:tcPr>
          <w:p w14:paraId="4B3DAC94" w14:textId="77777777" w:rsidR="002F79AB" w:rsidRDefault="002F79AB" w:rsidP="002F79AB">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2F79AB" w14:paraId="6C1AEB5C" w14:textId="77777777" w:rsidTr="00E43116">
        <w:trPr>
          <w:gridAfter w:val="1"/>
          <w:wAfter w:w="29" w:type="dxa"/>
          <w:trHeight w:val="300"/>
        </w:trPr>
        <w:tc>
          <w:tcPr>
            <w:tcW w:w="2695" w:type="dxa"/>
          </w:tcPr>
          <w:p w14:paraId="1C4960B6" w14:textId="77777777" w:rsidR="002F79AB" w:rsidRDefault="002F79AB" w:rsidP="002F79AB">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2F79AB" w:rsidRDefault="002F79AB" w:rsidP="002F79AB">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2F79AB" w14:paraId="5C91BB50" w14:textId="77777777" w:rsidTr="00E43116">
        <w:trPr>
          <w:gridAfter w:val="1"/>
          <w:wAfter w:w="29" w:type="dxa"/>
          <w:trHeight w:val="300"/>
        </w:trPr>
        <w:tc>
          <w:tcPr>
            <w:tcW w:w="2695" w:type="dxa"/>
          </w:tcPr>
          <w:p w14:paraId="5FC40E06" w14:textId="77777777" w:rsidR="002F79AB" w:rsidRDefault="002F79AB" w:rsidP="002F79AB">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2F79AB" w:rsidRDefault="002F79AB" w:rsidP="002F79AB">
            <w:pPr>
              <w:pStyle w:val="BodyText"/>
              <w:jc w:val="both"/>
              <w:rPr>
                <w:rFonts w:ascii="Arial" w:hAnsi="Arial" w:cs="Arial"/>
              </w:rPr>
            </w:pPr>
            <w:r>
              <w:rPr>
                <w:rFonts w:ascii="Arial" w:hAnsi="Arial" w:cs="Arial"/>
              </w:rPr>
              <w:t>as defined in Paragraph 4.3.2.1(b);</w:t>
            </w:r>
          </w:p>
        </w:tc>
      </w:tr>
      <w:tr w:rsidR="002F79AB" w14:paraId="47491D20" w14:textId="77777777" w:rsidTr="00E43116">
        <w:trPr>
          <w:gridAfter w:val="1"/>
          <w:wAfter w:w="29" w:type="dxa"/>
          <w:trHeight w:val="300"/>
        </w:trPr>
        <w:tc>
          <w:tcPr>
            <w:tcW w:w="2695" w:type="dxa"/>
          </w:tcPr>
          <w:p w14:paraId="5DCBCEE4" w14:textId="77777777" w:rsidR="002F79AB" w:rsidRDefault="002F79AB" w:rsidP="002F79AB">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2F79AB" w:rsidRPr="006541C7" w:rsidRDefault="002F79AB" w:rsidP="002F79AB">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2F79AB" w14:paraId="608F9686" w14:textId="77777777" w:rsidTr="00E43116">
        <w:trPr>
          <w:gridAfter w:val="1"/>
          <w:wAfter w:w="29" w:type="dxa"/>
          <w:trHeight w:val="300"/>
        </w:trPr>
        <w:tc>
          <w:tcPr>
            <w:tcW w:w="2695" w:type="dxa"/>
          </w:tcPr>
          <w:p w14:paraId="5AEF2984" w14:textId="77777777" w:rsidR="002F79AB" w:rsidRDefault="002F79AB" w:rsidP="002F79AB">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2F79AB" w:rsidRDefault="002F79AB" w:rsidP="002F79AB">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2F79AB" w14:paraId="396376D0" w14:textId="77777777" w:rsidTr="00E43116">
        <w:trPr>
          <w:gridAfter w:val="1"/>
          <w:wAfter w:w="29" w:type="dxa"/>
          <w:trHeight w:val="300"/>
        </w:trPr>
        <w:tc>
          <w:tcPr>
            <w:tcW w:w="2695" w:type="dxa"/>
          </w:tcPr>
          <w:p w14:paraId="7F8E6E8A" w14:textId="77777777" w:rsidR="002F79AB" w:rsidRDefault="002F79AB" w:rsidP="002F79AB">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2F79AB" w:rsidRPr="006F5133" w:rsidRDefault="002F79AB" w:rsidP="002F79AB">
            <w:pPr>
              <w:pStyle w:val="BodyText"/>
              <w:jc w:val="both"/>
              <w:rPr>
                <w:rFonts w:ascii="Arial" w:hAnsi="Arial" w:cs="Arial"/>
              </w:rPr>
            </w:pPr>
            <w:r w:rsidRPr="006F5133">
              <w:rPr>
                <w:rFonts w:ascii="Arial" w:hAnsi="Arial" w:cs="Arial"/>
              </w:rPr>
              <w:t>means either:</w:t>
            </w:r>
          </w:p>
          <w:p w14:paraId="546E1D6C" w14:textId="77777777" w:rsidR="002F79AB" w:rsidRPr="006F5133" w:rsidRDefault="002F79AB" w:rsidP="002F79AB">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2F79AB" w:rsidRPr="006F5133" w:rsidRDefault="002F79AB" w:rsidP="002F79AB">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2F79AB" w:rsidRDefault="002F79AB" w:rsidP="002F79AB">
            <w:pPr>
              <w:pStyle w:val="BodyText"/>
              <w:jc w:val="both"/>
              <w:rPr>
                <w:rFonts w:ascii="Arial" w:hAnsi="Arial" w:cs="Arial"/>
              </w:rPr>
            </w:pPr>
          </w:p>
        </w:tc>
      </w:tr>
      <w:tr w:rsidR="002F79AB" w14:paraId="4AB8E76C" w14:textId="77777777" w:rsidTr="00E43116">
        <w:trPr>
          <w:gridAfter w:val="1"/>
          <w:wAfter w:w="29" w:type="dxa"/>
          <w:trHeight w:val="300"/>
        </w:trPr>
        <w:tc>
          <w:tcPr>
            <w:tcW w:w="2695" w:type="dxa"/>
          </w:tcPr>
          <w:p w14:paraId="37D1CCED" w14:textId="77777777" w:rsidR="002F79AB" w:rsidRDefault="002F79AB" w:rsidP="002F79AB">
            <w:pPr>
              <w:pStyle w:val="BodyText"/>
              <w:rPr>
                <w:rFonts w:ascii="Arial" w:hAnsi="Arial" w:cs="Arial"/>
                <w:b/>
                <w:bCs/>
              </w:rPr>
            </w:pPr>
            <w:r>
              <w:rPr>
                <w:rFonts w:ascii="Arial" w:hAnsi="Arial" w:cs="Arial"/>
                <w:b/>
                <w:bCs/>
              </w:rPr>
              <w:t>"Qualified Company" or</w:t>
            </w:r>
          </w:p>
          <w:p w14:paraId="06AF5EE4" w14:textId="77777777" w:rsidR="002F79AB" w:rsidRDefault="002F79AB" w:rsidP="002F79AB">
            <w:pPr>
              <w:pStyle w:val="BodyText"/>
              <w:rPr>
                <w:rFonts w:ascii="Arial" w:hAnsi="Arial" w:cs="Arial"/>
                <w:b/>
                <w:bCs/>
              </w:rPr>
            </w:pPr>
            <w:r>
              <w:rPr>
                <w:rFonts w:ascii="Arial" w:hAnsi="Arial" w:cs="Arial"/>
                <w:b/>
                <w:bCs/>
              </w:rPr>
              <w:t>"Qualifying Company"</w:t>
            </w:r>
          </w:p>
        </w:tc>
        <w:tc>
          <w:tcPr>
            <w:tcW w:w="7625" w:type="dxa"/>
          </w:tcPr>
          <w:p w14:paraId="10D80C8D" w14:textId="77777777" w:rsidR="002F79AB" w:rsidRDefault="002F79AB" w:rsidP="002F79AB">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86" w:name="_DV_C3"/>
            <w:r>
              <w:rPr>
                <w:rFonts w:ascii="Arial" w:hAnsi="Arial" w:cs="Arial"/>
              </w:rPr>
              <w:t>:</w:t>
            </w:r>
            <w:bookmarkEnd w:id="386"/>
          </w:p>
          <w:p w14:paraId="4B6627C8" w14:textId="77777777" w:rsidR="002F79AB" w:rsidRDefault="002F79AB" w:rsidP="002F79AB">
            <w:pPr>
              <w:pStyle w:val="BodyText"/>
              <w:ind w:left="741" w:hanging="709"/>
              <w:jc w:val="both"/>
              <w:rPr>
                <w:rFonts w:ascii="Arial" w:hAnsi="Arial" w:cs="Arial"/>
              </w:rPr>
            </w:pPr>
            <w:bookmarkStart w:id="387" w:name="_DV_C4"/>
            <w:r>
              <w:rPr>
                <w:rStyle w:val="DeltaViewInsertion"/>
                <w:rFonts w:ascii="Arial" w:hAnsi="Arial" w:cs="Arial"/>
                <w:color w:val="auto"/>
                <w:u w:val="none"/>
              </w:rPr>
              <w:t>(a)</w:t>
            </w:r>
            <w:r>
              <w:rPr>
                <w:rFonts w:ascii="Arial" w:hAnsi="Arial" w:cs="Arial"/>
              </w:rPr>
              <w:tab/>
            </w:r>
            <w:bookmarkStart w:id="388" w:name="_DV_M3"/>
            <w:bookmarkEnd w:id="387"/>
            <w:bookmarkEnd w:id="388"/>
            <w:r>
              <w:rPr>
                <w:rFonts w:ascii="Arial" w:hAnsi="Arial" w:cs="Arial"/>
              </w:rPr>
              <w:t>a shareholder of the User or any holding company of such shareholder</w:t>
            </w:r>
            <w:bookmarkStart w:id="389" w:name="_DV_C6"/>
            <w:r>
              <w:rPr>
                <w:rFonts w:ascii="Arial" w:hAnsi="Arial" w:cs="Arial"/>
                <w:strike/>
              </w:rPr>
              <w:t xml:space="preserve"> </w:t>
            </w:r>
            <w:r>
              <w:rPr>
                <w:rFonts w:ascii="Arial" w:hAnsi="Arial" w:cs="Arial"/>
              </w:rPr>
              <w:t>or</w:t>
            </w:r>
            <w:bookmarkEnd w:id="389"/>
          </w:p>
          <w:p w14:paraId="29110417" w14:textId="77777777" w:rsidR="002F79AB" w:rsidRDefault="002F79AB" w:rsidP="002F79AB">
            <w:pPr>
              <w:pStyle w:val="BodyText"/>
              <w:ind w:left="741" w:hanging="709"/>
              <w:jc w:val="both"/>
              <w:rPr>
                <w:rFonts w:ascii="Arial" w:hAnsi="Arial" w:cs="Arial"/>
              </w:rPr>
            </w:pPr>
            <w:bookmarkStart w:id="390" w:name="_DV_C7"/>
            <w:r>
              <w:rPr>
                <w:rFonts w:ascii="Arial" w:hAnsi="Arial" w:cs="Arial"/>
              </w:rPr>
              <w:t>(b)</w:t>
            </w:r>
            <w:r>
              <w:rPr>
                <w:rFonts w:ascii="Arial" w:hAnsi="Arial" w:cs="Arial"/>
              </w:rPr>
              <w:tab/>
              <w:t xml:space="preserve">any subsidiary of any such </w:t>
            </w:r>
            <w:bookmarkEnd w:id="390"/>
            <w:r>
              <w:rPr>
                <w:rFonts w:ascii="Arial" w:hAnsi="Arial" w:cs="Arial"/>
              </w:rPr>
              <w:t>holding company</w:t>
            </w:r>
            <w:bookmarkStart w:id="391" w:name="_DV_C8"/>
            <w:r>
              <w:rPr>
                <w:rFonts w:ascii="Arial" w:hAnsi="Arial" w:cs="Arial"/>
              </w:rPr>
              <w:t>, but only where the subsidiary</w:t>
            </w:r>
            <w:bookmarkEnd w:id="391"/>
          </w:p>
          <w:p w14:paraId="0CD6B76E" w14:textId="77777777" w:rsidR="002F79AB" w:rsidRDefault="002F79AB" w:rsidP="002F79AB">
            <w:pPr>
              <w:pStyle w:val="BodyText"/>
              <w:ind w:left="741" w:hanging="709"/>
              <w:jc w:val="both"/>
              <w:rPr>
                <w:rFonts w:ascii="Arial" w:hAnsi="Arial" w:cs="Arial"/>
              </w:rPr>
            </w:pPr>
            <w:bookmarkStart w:id="392" w:name="_DV_C9"/>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demonstrates to The Company’s satisfaction that it has power under its constitution to give a Performance Bond other than in respect of its subsidiary;</w:t>
            </w:r>
            <w:bookmarkEnd w:id="392"/>
          </w:p>
          <w:p w14:paraId="2447BEF8" w14:textId="77777777" w:rsidR="002F79AB" w:rsidRDefault="002F79AB" w:rsidP="002F79AB">
            <w:pPr>
              <w:pStyle w:val="BodyText"/>
              <w:ind w:left="741" w:hanging="709"/>
              <w:jc w:val="both"/>
              <w:rPr>
                <w:rFonts w:ascii="Arial" w:hAnsi="Arial" w:cs="Arial"/>
              </w:rPr>
            </w:pPr>
            <w:bookmarkStart w:id="393"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93"/>
          </w:p>
          <w:p w14:paraId="6F75F8EC" w14:textId="77777777" w:rsidR="002F79AB" w:rsidRDefault="002F79AB" w:rsidP="002F79AB">
            <w:pPr>
              <w:pStyle w:val="BodyText"/>
              <w:ind w:left="741" w:hanging="709"/>
              <w:jc w:val="both"/>
              <w:rPr>
                <w:rFonts w:ascii="Arial" w:hAnsi="Arial" w:cs="Arial"/>
              </w:rPr>
            </w:pPr>
            <w:bookmarkStart w:id="394"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94"/>
          </w:p>
          <w:p w14:paraId="1BDB64DB" w14:textId="77777777" w:rsidR="002F79AB" w:rsidRDefault="002F79AB" w:rsidP="002F79AB">
            <w:pPr>
              <w:pStyle w:val="BodyText"/>
              <w:jc w:val="both"/>
              <w:rPr>
                <w:rFonts w:ascii="Arial" w:hAnsi="Arial" w:cs="Arial"/>
              </w:rPr>
            </w:pPr>
            <w:bookmarkStart w:id="395" w:name="_DV_C13"/>
            <w:r>
              <w:rPr>
                <w:rFonts w:ascii="Arial" w:hAnsi="Arial" w:cs="Arial"/>
              </w:rPr>
              <w:t>(the expressions "holding company" and "subsidiary</w:t>
            </w:r>
            <w:bookmarkStart w:id="396" w:name="_DV_M5"/>
            <w:bookmarkEnd w:id="395"/>
            <w:bookmarkEnd w:id="396"/>
            <w:r>
              <w:rPr>
                <w:rFonts w:ascii="Arial" w:hAnsi="Arial" w:cs="Arial"/>
              </w:rPr>
              <w:t xml:space="preserve">" having the </w:t>
            </w:r>
            <w:bookmarkStart w:id="397" w:name="_DV_C15"/>
            <w:r>
              <w:rPr>
                <w:rFonts w:ascii="Arial" w:hAnsi="Arial" w:cs="Arial"/>
              </w:rPr>
              <w:t>respective meanings</w:t>
            </w:r>
            <w:bookmarkStart w:id="398" w:name="_DV_M6"/>
            <w:bookmarkEnd w:id="397"/>
            <w:bookmarkEnd w:id="398"/>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2F79AB" w14:paraId="657787B9" w14:textId="77777777" w:rsidTr="00E43116">
        <w:trPr>
          <w:gridAfter w:val="1"/>
          <w:wAfter w:w="29" w:type="dxa"/>
          <w:trHeight w:val="300"/>
        </w:trPr>
        <w:tc>
          <w:tcPr>
            <w:tcW w:w="2695" w:type="dxa"/>
          </w:tcPr>
          <w:p w14:paraId="3292E71D" w14:textId="77777777" w:rsidR="002F79AB" w:rsidRDefault="002F79AB" w:rsidP="002F79AB">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2F79AB" w:rsidRDefault="002F79AB" w:rsidP="002F79AB">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2F79AB" w:rsidRDefault="002F79AB" w:rsidP="002F79AB">
            <w:pPr>
              <w:pStyle w:val="BodyText"/>
              <w:tabs>
                <w:tab w:val="left" w:pos="308"/>
              </w:tabs>
              <w:ind w:left="599" w:hanging="567"/>
              <w:jc w:val="both"/>
              <w:rPr>
                <w:rFonts w:ascii="Arial" w:hAnsi="Arial" w:cs="Arial"/>
                <w:bCs/>
              </w:rPr>
            </w:pPr>
            <w:r>
              <w:rPr>
                <w:rFonts w:ascii="Arial" w:hAnsi="Arial" w:cs="Arial"/>
              </w:rPr>
              <w:t>(</w:t>
            </w:r>
            <w:proofErr w:type="spellStart"/>
            <w:r>
              <w:rPr>
                <w:rFonts w:ascii="Arial" w:hAnsi="Arial" w:cs="Arial"/>
              </w:rPr>
              <w:t>i</w:t>
            </w:r>
            <w:proofErr w:type="spellEnd"/>
            <w:r>
              <w:rPr>
                <w:rFonts w:ascii="Arial" w:hAnsi="Arial" w:cs="Arial"/>
              </w:rPr>
              <w:t xml:space="preserve">)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399" w:name="_DV_M4"/>
            <w:bookmarkEnd w:id="399"/>
            <w:r>
              <w:rPr>
                <w:rFonts w:ascii="Arial" w:hAnsi="Arial" w:cs="Arial"/>
                <w:bCs/>
              </w:rPr>
              <w:t xml:space="preserve"> or </w:t>
            </w:r>
          </w:p>
          <w:p w14:paraId="43AD1359" w14:textId="77777777" w:rsidR="002F79AB" w:rsidRDefault="002F79AB" w:rsidP="002F79AB">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2F79AB" w:rsidRDefault="002F79AB" w:rsidP="002F79AB">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2F79AB" w14:paraId="7A59B5FB" w14:textId="77777777" w:rsidTr="00E43116">
        <w:trPr>
          <w:gridAfter w:val="1"/>
          <w:wAfter w:w="29" w:type="dxa"/>
          <w:trHeight w:val="300"/>
        </w:trPr>
        <w:tc>
          <w:tcPr>
            <w:tcW w:w="2695" w:type="dxa"/>
          </w:tcPr>
          <w:p w14:paraId="2A1CD97C" w14:textId="77777777" w:rsidR="002F79AB" w:rsidRDefault="002F79AB" w:rsidP="002F79AB">
            <w:pPr>
              <w:rPr>
                <w:rFonts w:ascii="Arial" w:hAnsi="Arial" w:cs="Arial"/>
                <w:b/>
                <w:szCs w:val="22"/>
              </w:rPr>
            </w:pPr>
            <w:r w:rsidRPr="0024267F">
              <w:rPr>
                <w:rFonts w:ascii="Arial" w:hAnsi="Arial" w:cs="Arial"/>
                <w:b/>
                <w:szCs w:val="22"/>
              </w:rPr>
              <w:t>“Qualifying Project”</w:t>
            </w:r>
          </w:p>
          <w:p w14:paraId="359EBD24" w14:textId="7ED64CB8" w:rsidR="002F79AB" w:rsidRPr="0024267F" w:rsidRDefault="002F79AB" w:rsidP="002F79AB">
            <w:pPr>
              <w:rPr>
                <w:rFonts w:ascii="Arial" w:hAnsi="Arial" w:cs="Arial"/>
                <w:b/>
                <w:szCs w:val="22"/>
              </w:rPr>
            </w:pPr>
          </w:p>
        </w:tc>
        <w:tc>
          <w:tcPr>
            <w:tcW w:w="7625" w:type="dxa"/>
          </w:tcPr>
          <w:p w14:paraId="3AE845F9" w14:textId="11AAC36B" w:rsidR="002F79AB" w:rsidRPr="0024267F" w:rsidRDefault="002F79AB" w:rsidP="002F79AB">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2F79AB" w:rsidRPr="0024267F" w:rsidRDefault="002F79AB" w:rsidP="002F79AB">
            <w:pPr>
              <w:jc w:val="both"/>
              <w:rPr>
                <w:rFonts w:ascii="Arial" w:hAnsi="Arial" w:cs="Arial"/>
                <w:szCs w:val="22"/>
              </w:rPr>
            </w:pPr>
          </w:p>
        </w:tc>
      </w:tr>
      <w:tr w:rsidR="002F79AB" w14:paraId="18BB8527" w14:textId="77777777" w:rsidTr="00E43116">
        <w:trPr>
          <w:gridAfter w:val="1"/>
          <w:wAfter w:w="29" w:type="dxa"/>
          <w:trHeight w:val="300"/>
          <w:ins w:id="400" w:author="Author"/>
        </w:trPr>
        <w:tc>
          <w:tcPr>
            <w:tcW w:w="2695" w:type="dxa"/>
          </w:tcPr>
          <w:p w14:paraId="228AD7FF" w14:textId="73BD4785" w:rsidR="002F79AB" w:rsidRPr="004C08E0" w:rsidRDefault="002F79AB" w:rsidP="002F79AB">
            <w:pPr>
              <w:rPr>
                <w:ins w:id="401" w:author="Author"/>
                <w:rFonts w:ascii="Arial" w:hAnsi="Arial" w:cs="Arial"/>
                <w:b/>
                <w:bCs/>
                <w:szCs w:val="22"/>
              </w:rPr>
            </w:pPr>
            <w:ins w:id="402" w:author="Author">
              <w:r w:rsidRPr="00F35A74">
                <w:rPr>
                  <w:rFonts w:ascii="Arial" w:hAnsi="Arial" w:cs="Arial"/>
                  <w:b/>
                  <w:bCs/>
                  <w:szCs w:val="22"/>
                </w:rPr>
                <w:t>“Queue Management Guidance”</w:t>
              </w:r>
            </w:ins>
          </w:p>
        </w:tc>
        <w:tc>
          <w:tcPr>
            <w:tcW w:w="7625" w:type="dxa"/>
          </w:tcPr>
          <w:p w14:paraId="1BEACA80" w14:textId="77777777" w:rsidR="002F79AB" w:rsidRPr="00F35A74" w:rsidRDefault="002F79AB" w:rsidP="002F79AB">
            <w:pPr>
              <w:jc w:val="both"/>
              <w:rPr>
                <w:ins w:id="403" w:author="Author"/>
                <w:rFonts w:ascii="Arial" w:hAnsi="Arial" w:cs="Arial"/>
                <w:szCs w:val="22"/>
              </w:rPr>
            </w:pPr>
            <w:ins w:id="404"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2F79AB" w:rsidRPr="004C08E0" w:rsidRDefault="002F79AB" w:rsidP="002F79AB">
            <w:pPr>
              <w:jc w:val="both"/>
              <w:rPr>
                <w:ins w:id="405" w:author="Author"/>
                <w:rFonts w:ascii="Arial" w:hAnsi="Arial" w:cs="Arial"/>
                <w:szCs w:val="22"/>
              </w:rPr>
            </w:pPr>
          </w:p>
        </w:tc>
      </w:tr>
      <w:tr w:rsidR="002F79AB" w14:paraId="674F9262" w14:textId="77777777" w:rsidTr="00E43116">
        <w:trPr>
          <w:gridAfter w:val="1"/>
          <w:wAfter w:w="29" w:type="dxa"/>
          <w:trHeight w:val="300"/>
        </w:trPr>
        <w:tc>
          <w:tcPr>
            <w:tcW w:w="2695" w:type="dxa"/>
          </w:tcPr>
          <w:p w14:paraId="42F12ECF" w14:textId="77777777" w:rsidR="002F79AB" w:rsidRPr="004C08E0" w:rsidRDefault="002F79AB" w:rsidP="002F79AB">
            <w:pPr>
              <w:rPr>
                <w:rFonts w:ascii="Arial" w:hAnsi="Arial" w:cs="Arial"/>
                <w:b/>
                <w:bCs/>
                <w:szCs w:val="22"/>
              </w:rPr>
            </w:pPr>
            <w:r w:rsidRPr="004C08E0">
              <w:rPr>
                <w:rFonts w:ascii="Arial" w:hAnsi="Arial" w:cs="Arial"/>
                <w:b/>
                <w:bCs/>
                <w:szCs w:val="22"/>
              </w:rPr>
              <w:t>“Queue Management Process”</w:t>
            </w:r>
          </w:p>
          <w:p w14:paraId="3B6BD7DA" w14:textId="77777777" w:rsidR="002F79AB" w:rsidRDefault="002F79AB" w:rsidP="002F79AB">
            <w:pPr>
              <w:pStyle w:val="BodyText"/>
              <w:rPr>
                <w:rFonts w:ascii="Arial" w:hAnsi="Arial" w:cs="Arial"/>
                <w:b/>
                <w:bCs/>
              </w:rPr>
            </w:pPr>
          </w:p>
        </w:tc>
        <w:tc>
          <w:tcPr>
            <w:tcW w:w="7625" w:type="dxa"/>
          </w:tcPr>
          <w:p w14:paraId="0D7C1EF4" w14:textId="77777777" w:rsidR="002F79AB" w:rsidRDefault="002F79AB" w:rsidP="002F79AB">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2F79AB" w:rsidRDefault="002F79AB" w:rsidP="002F79AB">
            <w:pPr>
              <w:jc w:val="both"/>
              <w:rPr>
                <w:rFonts w:ascii="Arial" w:hAnsi="Arial" w:cs="Arial"/>
              </w:rPr>
            </w:pPr>
          </w:p>
        </w:tc>
      </w:tr>
      <w:tr w:rsidR="002F79AB" w14:paraId="69E30147" w14:textId="77777777" w:rsidTr="00E43116">
        <w:trPr>
          <w:gridAfter w:val="1"/>
          <w:wAfter w:w="29" w:type="dxa"/>
          <w:trHeight w:val="300"/>
        </w:trPr>
        <w:tc>
          <w:tcPr>
            <w:tcW w:w="2695" w:type="dxa"/>
          </w:tcPr>
          <w:p w14:paraId="5EA74CB4" w14:textId="77777777" w:rsidR="002F79AB" w:rsidRDefault="002F79AB" w:rsidP="002F79AB">
            <w:pPr>
              <w:pStyle w:val="BodyText"/>
              <w:rPr>
                <w:rFonts w:ascii="Arial" w:hAnsi="Arial" w:cs="Arial"/>
                <w:b/>
                <w:bCs/>
              </w:rPr>
            </w:pPr>
            <w:r>
              <w:rPr>
                <w:rFonts w:ascii="Arial" w:hAnsi="Arial" w:cs="Arial"/>
                <w:b/>
                <w:bCs/>
              </w:rPr>
              <w:t xml:space="preserve"> "Rated MW"</w:t>
            </w:r>
          </w:p>
        </w:tc>
        <w:tc>
          <w:tcPr>
            <w:tcW w:w="7625" w:type="dxa"/>
          </w:tcPr>
          <w:p w14:paraId="53366C3B"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7A44341A" w14:textId="77777777" w:rsidTr="00E43116">
        <w:trPr>
          <w:gridAfter w:val="1"/>
          <w:wAfter w:w="29" w:type="dxa"/>
          <w:trHeight w:val="300"/>
        </w:trPr>
        <w:tc>
          <w:tcPr>
            <w:tcW w:w="2695" w:type="dxa"/>
          </w:tcPr>
          <w:p w14:paraId="44B4E592" w14:textId="77777777" w:rsidR="002F79AB" w:rsidRDefault="002F79AB" w:rsidP="002F79AB">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2F79AB" w:rsidRDefault="002F79AB" w:rsidP="002F79AB">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2F79AB" w14:paraId="3E10C715" w14:textId="77777777" w:rsidTr="00E43116">
        <w:trPr>
          <w:gridAfter w:val="1"/>
          <w:wAfter w:w="29" w:type="dxa"/>
          <w:trHeight w:val="300"/>
        </w:trPr>
        <w:tc>
          <w:tcPr>
            <w:tcW w:w="2695" w:type="dxa"/>
          </w:tcPr>
          <w:p w14:paraId="258FCE72" w14:textId="77777777" w:rsidR="002F79AB" w:rsidRDefault="002F79AB" w:rsidP="002F79AB">
            <w:pPr>
              <w:pStyle w:val="BodyText"/>
              <w:rPr>
                <w:rFonts w:ascii="Arial" w:hAnsi="Arial" w:cs="Arial"/>
                <w:b/>
                <w:bCs/>
              </w:rPr>
            </w:pPr>
            <w:r>
              <w:rPr>
                <w:rFonts w:ascii="Arial" w:hAnsi="Arial" w:cs="Arial"/>
                <w:b/>
                <w:bCs/>
              </w:rPr>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7625" w:type="dxa"/>
          </w:tcPr>
          <w:p w14:paraId="18EFAEC7"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10951D12" w14:textId="77777777" w:rsidTr="00E43116">
        <w:trPr>
          <w:gridAfter w:val="1"/>
          <w:wAfter w:w="29" w:type="dxa"/>
          <w:trHeight w:val="300"/>
        </w:trPr>
        <w:tc>
          <w:tcPr>
            <w:tcW w:w="2695" w:type="dxa"/>
          </w:tcPr>
          <w:p w14:paraId="24B252B6" w14:textId="77777777" w:rsidR="002F79AB" w:rsidRDefault="002F79AB" w:rsidP="002F79AB">
            <w:pPr>
              <w:pStyle w:val="BodyText"/>
              <w:rPr>
                <w:rFonts w:ascii="Arial" w:hAnsi="Arial" w:cs="Arial"/>
                <w:b/>
                <w:bCs/>
              </w:rPr>
            </w:pPr>
            <w:r>
              <w:rPr>
                <w:rFonts w:ascii="Arial" w:hAnsi="Arial" w:cs="Arial"/>
                <w:b/>
                <w:bCs/>
              </w:rPr>
              <w:t>"Reactive Energy"</w:t>
            </w:r>
          </w:p>
        </w:tc>
        <w:tc>
          <w:tcPr>
            <w:tcW w:w="7625" w:type="dxa"/>
          </w:tcPr>
          <w:p w14:paraId="681BE10A"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51005EF4" w14:textId="77777777" w:rsidTr="00E43116">
        <w:trPr>
          <w:gridAfter w:val="1"/>
          <w:wAfter w:w="29" w:type="dxa"/>
          <w:trHeight w:val="300"/>
        </w:trPr>
        <w:tc>
          <w:tcPr>
            <w:tcW w:w="2695" w:type="dxa"/>
          </w:tcPr>
          <w:p w14:paraId="4388E640" w14:textId="77777777" w:rsidR="002F79AB" w:rsidRDefault="002F79AB" w:rsidP="002F79AB">
            <w:pPr>
              <w:pStyle w:val="BodyText"/>
              <w:rPr>
                <w:rFonts w:ascii="Arial" w:hAnsi="Arial" w:cs="Arial"/>
                <w:b/>
                <w:bCs/>
              </w:rPr>
            </w:pPr>
            <w:r>
              <w:rPr>
                <w:rFonts w:ascii="Arial" w:hAnsi="Arial" w:cs="Arial"/>
                <w:b/>
                <w:bCs/>
              </w:rPr>
              <w:t>"Reactive Power"</w:t>
            </w:r>
          </w:p>
        </w:tc>
        <w:tc>
          <w:tcPr>
            <w:tcW w:w="7625" w:type="dxa"/>
          </w:tcPr>
          <w:p w14:paraId="75F5ED41" w14:textId="77777777" w:rsidR="002F79AB" w:rsidRDefault="002F79AB" w:rsidP="002F79AB">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2F79AB" w:rsidRDefault="002F79AB" w:rsidP="002F79AB">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2F79AB" w14:paraId="11443775" w14:textId="77777777" w:rsidTr="00E43116">
        <w:trPr>
          <w:gridAfter w:val="1"/>
          <w:wAfter w:w="29" w:type="dxa"/>
          <w:trHeight w:val="300"/>
        </w:trPr>
        <w:tc>
          <w:tcPr>
            <w:tcW w:w="2695" w:type="dxa"/>
          </w:tcPr>
          <w:p w14:paraId="16479EDE" w14:textId="77777777" w:rsidR="002F79AB" w:rsidRDefault="002F79AB" w:rsidP="002F79AB">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2F79AB" w:rsidRDefault="002F79AB" w:rsidP="002F79AB">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2F79AB" w14:paraId="3AA91F82" w14:textId="77777777" w:rsidTr="00E43116">
        <w:trPr>
          <w:gridAfter w:val="1"/>
          <w:wAfter w:w="29" w:type="dxa"/>
          <w:trHeight w:val="300"/>
          <w:ins w:id="406" w:author="Author"/>
        </w:trPr>
        <w:tc>
          <w:tcPr>
            <w:tcW w:w="2695" w:type="dxa"/>
          </w:tcPr>
          <w:p w14:paraId="1C5F61EE" w14:textId="047F84EE" w:rsidR="002F79AB" w:rsidRPr="00CB2272" w:rsidRDefault="002F79AB" w:rsidP="002F79AB">
            <w:pPr>
              <w:rPr>
                <w:ins w:id="407" w:author="Author"/>
                <w:rFonts w:ascii="Arial" w:hAnsi="Arial" w:cs="Arial"/>
                <w:b/>
                <w:bCs/>
                <w:szCs w:val="22"/>
              </w:rPr>
            </w:pPr>
            <w:ins w:id="408" w:author="Author">
              <w:r w:rsidRPr="00F35A74">
                <w:rPr>
                  <w:rFonts w:ascii="Arial" w:hAnsi="Arial" w:cs="Arial"/>
                  <w:b/>
                  <w:bCs/>
                  <w:szCs w:val="22"/>
                </w:rPr>
                <w:t>“Readiness Declaration”</w:t>
              </w:r>
            </w:ins>
          </w:p>
        </w:tc>
        <w:tc>
          <w:tcPr>
            <w:tcW w:w="7625" w:type="dxa"/>
          </w:tcPr>
          <w:p w14:paraId="7B1BF694" w14:textId="77777777" w:rsidR="002F79AB" w:rsidRDefault="002F79AB" w:rsidP="002F79AB">
            <w:pPr>
              <w:jc w:val="both"/>
              <w:rPr>
                <w:ins w:id="409" w:author="Author"/>
                <w:rFonts w:ascii="Arial" w:hAnsi="Arial" w:cs="Arial"/>
                <w:szCs w:val="22"/>
              </w:rPr>
            </w:pPr>
            <w:ins w:id="410"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2F79AB" w:rsidRPr="003951BC" w:rsidRDefault="002F79AB" w:rsidP="002F79AB">
            <w:pPr>
              <w:jc w:val="both"/>
              <w:rPr>
                <w:ins w:id="411" w:author="Author"/>
                <w:rFonts w:ascii="Arial" w:hAnsi="Arial" w:cs="Arial"/>
                <w:szCs w:val="22"/>
              </w:rPr>
            </w:pPr>
          </w:p>
        </w:tc>
      </w:tr>
      <w:tr w:rsidR="002F79AB" w14:paraId="470338EA" w14:textId="77777777" w:rsidTr="00E43116">
        <w:trPr>
          <w:gridAfter w:val="1"/>
          <w:wAfter w:w="29" w:type="dxa"/>
          <w:trHeight w:val="300"/>
        </w:trPr>
        <w:tc>
          <w:tcPr>
            <w:tcW w:w="2695" w:type="dxa"/>
          </w:tcPr>
          <w:p w14:paraId="01104CF0" w14:textId="77777777" w:rsidR="002F79AB" w:rsidRDefault="002F79AB" w:rsidP="002F79AB">
            <w:pPr>
              <w:pStyle w:val="BodyText"/>
              <w:rPr>
                <w:rFonts w:ascii="Arial" w:hAnsi="Arial" w:cs="Arial"/>
                <w:b/>
                <w:bCs/>
              </w:rPr>
            </w:pPr>
            <w:r>
              <w:rPr>
                <w:rFonts w:ascii="Arial" w:hAnsi="Arial" w:cs="Arial"/>
                <w:b/>
                <w:bCs/>
              </w:rPr>
              <w:t>"Reasonable Charges"</w:t>
            </w:r>
          </w:p>
        </w:tc>
        <w:tc>
          <w:tcPr>
            <w:tcW w:w="7625" w:type="dxa"/>
          </w:tcPr>
          <w:p w14:paraId="696446F6" w14:textId="77777777" w:rsidR="002F79AB" w:rsidRDefault="002F79AB" w:rsidP="002F79AB">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2F79AB" w14:paraId="20790C3D" w14:textId="77777777" w:rsidTr="00E43116">
        <w:trPr>
          <w:gridAfter w:val="1"/>
          <w:wAfter w:w="29" w:type="dxa"/>
          <w:trHeight w:val="300"/>
        </w:trPr>
        <w:tc>
          <w:tcPr>
            <w:tcW w:w="2695" w:type="dxa"/>
          </w:tcPr>
          <w:p w14:paraId="61AB3D60" w14:textId="77777777" w:rsidR="002F79AB" w:rsidRDefault="002F79AB" w:rsidP="002F79AB">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2F79AB" w:rsidRDefault="002F79AB" w:rsidP="002F79AB">
            <w:pPr>
              <w:pStyle w:val="BodyText"/>
              <w:jc w:val="both"/>
              <w:rPr>
                <w:rFonts w:ascii="Arial" w:hAnsi="Arial" w:cs="Arial"/>
                <w:b/>
              </w:rPr>
            </w:pPr>
            <w:r>
              <w:rPr>
                <w:rFonts w:ascii="Arial" w:hAnsi="Arial" w:cs="Arial"/>
              </w:rPr>
              <w:t>as defined in Paragraph 3.15.1 and like terms shall be construed accordingly;</w:t>
            </w:r>
          </w:p>
        </w:tc>
      </w:tr>
      <w:tr w:rsidR="002F79AB" w14:paraId="730E5BD6" w14:textId="77777777" w:rsidTr="00E43116">
        <w:trPr>
          <w:gridAfter w:val="1"/>
          <w:wAfter w:w="29" w:type="dxa"/>
          <w:trHeight w:val="300"/>
        </w:trPr>
        <w:tc>
          <w:tcPr>
            <w:tcW w:w="2695" w:type="dxa"/>
          </w:tcPr>
          <w:p w14:paraId="5ED73309" w14:textId="77777777" w:rsidR="002F79AB" w:rsidRDefault="002F79AB" w:rsidP="002F79AB">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6A2E6A7" w14:textId="77777777" w:rsidTr="00E43116">
        <w:trPr>
          <w:gridAfter w:val="1"/>
          <w:wAfter w:w="29" w:type="dxa"/>
          <w:trHeight w:val="300"/>
        </w:trPr>
        <w:tc>
          <w:tcPr>
            <w:tcW w:w="2695" w:type="dxa"/>
          </w:tcPr>
          <w:p w14:paraId="08E62273" w14:textId="77777777" w:rsidR="002F79AB" w:rsidRDefault="002F79AB" w:rsidP="002F79AB">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2F79AB" w:rsidRDefault="002F79AB" w:rsidP="002F79AB">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2F79AB" w14:paraId="1C75CD5F" w14:textId="77777777" w:rsidTr="00E43116">
        <w:trPr>
          <w:gridAfter w:val="1"/>
          <w:wAfter w:w="29" w:type="dxa"/>
          <w:trHeight w:val="300"/>
        </w:trPr>
        <w:tc>
          <w:tcPr>
            <w:tcW w:w="2695" w:type="dxa"/>
          </w:tcPr>
          <w:p w14:paraId="5277516F" w14:textId="77777777" w:rsidR="002F79AB" w:rsidRDefault="002F79AB" w:rsidP="002F79AB">
            <w:pPr>
              <w:pStyle w:val="BodyText"/>
              <w:rPr>
                <w:rFonts w:ascii="Arial" w:hAnsi="Arial" w:cs="Arial"/>
                <w:b/>
                <w:bCs/>
              </w:rPr>
            </w:pPr>
            <w:r>
              <w:rPr>
                <w:rFonts w:ascii="Arial" w:hAnsi="Arial" w:cs="Arial"/>
                <w:b/>
                <w:bCs/>
              </w:rPr>
              <w:t>"Registered Capacity"</w:t>
            </w:r>
          </w:p>
        </w:tc>
        <w:tc>
          <w:tcPr>
            <w:tcW w:w="7625" w:type="dxa"/>
          </w:tcPr>
          <w:p w14:paraId="467BF514" w14:textId="77777777" w:rsidR="002F79AB" w:rsidRDefault="002F79AB" w:rsidP="002F79AB">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2F79AB" w14:paraId="4E7353BB" w14:textId="77777777" w:rsidTr="00E43116">
        <w:trPr>
          <w:gridAfter w:val="1"/>
          <w:wAfter w:w="29" w:type="dxa"/>
          <w:trHeight w:val="300"/>
        </w:trPr>
        <w:tc>
          <w:tcPr>
            <w:tcW w:w="2695" w:type="dxa"/>
          </w:tcPr>
          <w:p w14:paraId="6E546577" w14:textId="77777777" w:rsidR="002F79AB" w:rsidRDefault="002F79AB" w:rsidP="002F79AB">
            <w:pPr>
              <w:pStyle w:val="BodyText"/>
              <w:rPr>
                <w:rFonts w:ascii="Arial" w:hAnsi="Arial" w:cs="Arial"/>
                <w:b/>
                <w:bCs/>
              </w:rPr>
            </w:pPr>
            <w:r>
              <w:rPr>
                <w:rFonts w:ascii="Arial" w:hAnsi="Arial" w:cs="Arial"/>
                <w:b/>
                <w:bCs/>
              </w:rPr>
              <w:t>"Registered Data"</w:t>
            </w:r>
          </w:p>
        </w:tc>
        <w:tc>
          <w:tcPr>
            <w:tcW w:w="7625" w:type="dxa"/>
          </w:tcPr>
          <w:p w14:paraId="36C569A9" w14:textId="77777777" w:rsidR="002F79AB" w:rsidRDefault="002F79AB" w:rsidP="002F79AB">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2F79AB" w14:paraId="5016FAD4" w14:textId="77777777" w:rsidTr="00E43116">
        <w:trPr>
          <w:gridAfter w:val="1"/>
          <w:wAfter w:w="29" w:type="dxa"/>
          <w:trHeight w:val="300"/>
        </w:trPr>
        <w:tc>
          <w:tcPr>
            <w:tcW w:w="2695" w:type="dxa"/>
          </w:tcPr>
          <w:p w14:paraId="396016E2" w14:textId="77777777" w:rsidR="002F79AB" w:rsidRDefault="002F79AB" w:rsidP="002F79AB">
            <w:pPr>
              <w:pStyle w:val="BodyText"/>
              <w:rPr>
                <w:rFonts w:ascii="Arial" w:hAnsi="Arial" w:cs="Arial"/>
                <w:b/>
                <w:bCs/>
              </w:rPr>
            </w:pPr>
            <w:r>
              <w:rPr>
                <w:rFonts w:ascii="Arial" w:hAnsi="Arial" w:cs="Arial"/>
                <w:b/>
                <w:bCs/>
              </w:rPr>
              <w:t>"Registrant"</w:t>
            </w:r>
          </w:p>
        </w:tc>
        <w:tc>
          <w:tcPr>
            <w:tcW w:w="7625" w:type="dxa"/>
          </w:tcPr>
          <w:p w14:paraId="365AAFCC"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EB1D332" w14:textId="77777777" w:rsidTr="00E43116">
        <w:trPr>
          <w:gridAfter w:val="1"/>
          <w:wAfter w:w="29" w:type="dxa"/>
          <w:trHeight w:val="300"/>
        </w:trPr>
        <w:tc>
          <w:tcPr>
            <w:tcW w:w="2695" w:type="dxa"/>
          </w:tcPr>
          <w:p w14:paraId="1CA16911" w14:textId="77777777" w:rsidR="002F79AB" w:rsidRDefault="002F79AB" w:rsidP="002F79AB">
            <w:pPr>
              <w:pStyle w:val="BodyText"/>
              <w:rPr>
                <w:rFonts w:ascii="Arial" w:hAnsi="Arial" w:cs="Arial"/>
                <w:b/>
                <w:bCs/>
              </w:rPr>
            </w:pPr>
            <w:r>
              <w:rPr>
                <w:rFonts w:ascii="Arial" w:hAnsi="Arial" w:cs="Arial"/>
                <w:b/>
                <w:bCs/>
              </w:rPr>
              <w:t>"Regulations"</w:t>
            </w:r>
          </w:p>
        </w:tc>
        <w:tc>
          <w:tcPr>
            <w:tcW w:w="7625" w:type="dxa"/>
          </w:tcPr>
          <w:p w14:paraId="774860AD" w14:textId="77777777" w:rsidR="002F79AB" w:rsidRDefault="002F79AB" w:rsidP="002F79AB">
            <w:pPr>
              <w:pStyle w:val="BodyText"/>
              <w:jc w:val="both"/>
              <w:rPr>
                <w:rFonts w:ascii="Arial" w:hAnsi="Arial" w:cs="Arial"/>
              </w:rPr>
            </w:pPr>
            <w:r>
              <w:rPr>
                <w:rFonts w:ascii="Arial" w:hAnsi="Arial" w:cs="Arial"/>
              </w:rPr>
              <w:t xml:space="preserve">the Electricity Supply Regulations 1988 or any amendment or re-enactment thereof; </w:t>
            </w:r>
          </w:p>
        </w:tc>
      </w:tr>
      <w:tr w:rsidR="002F79AB" w14:paraId="42477F5F" w14:textId="77777777" w:rsidTr="00E43116">
        <w:trPr>
          <w:gridAfter w:val="1"/>
          <w:wAfter w:w="29" w:type="dxa"/>
          <w:trHeight w:val="300"/>
        </w:trPr>
        <w:tc>
          <w:tcPr>
            <w:tcW w:w="2695" w:type="dxa"/>
          </w:tcPr>
          <w:p w14:paraId="76FFF2DD" w14:textId="77777777" w:rsidR="002F79AB" w:rsidRDefault="002F79AB" w:rsidP="002F79AB">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2F79AB" w:rsidRDefault="002F79AB" w:rsidP="002F79AB">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2F79AB" w14:paraId="4A976E16" w14:textId="77777777" w:rsidTr="00E43116">
        <w:trPr>
          <w:gridAfter w:val="1"/>
          <w:wAfter w:w="29" w:type="dxa"/>
          <w:trHeight w:val="300"/>
        </w:trPr>
        <w:tc>
          <w:tcPr>
            <w:tcW w:w="2695" w:type="dxa"/>
          </w:tcPr>
          <w:p w14:paraId="4BEE3DC5" w14:textId="393D63ED" w:rsidR="002F79AB" w:rsidRPr="0019675B" w:rsidRDefault="002F79AB" w:rsidP="002F79AB">
            <w:pPr>
              <w:pStyle w:val="BodyText"/>
              <w:rPr>
                <w:rFonts w:ascii="Arial" w:hAnsi="Arial" w:cs="Arial"/>
                <w:b/>
                <w:bCs/>
              </w:rPr>
            </w:pPr>
            <w:bookmarkStart w:id="412" w:name="_BPDCI_136"/>
            <w:r w:rsidRPr="0019675B">
              <w:rPr>
                <w:rFonts w:ascii="Arial" w:hAnsi="Arial" w:cs="Arial"/>
                <w:b/>
                <w:bCs/>
              </w:rPr>
              <w:t>“Related Person”</w:t>
            </w:r>
            <w:bookmarkEnd w:id="412"/>
          </w:p>
        </w:tc>
        <w:tc>
          <w:tcPr>
            <w:tcW w:w="7625" w:type="dxa"/>
          </w:tcPr>
          <w:p w14:paraId="0DC49BBE" w14:textId="0A6DECB9" w:rsidR="002F79AB" w:rsidRPr="0019675B" w:rsidRDefault="002F79AB" w:rsidP="002F79AB">
            <w:pPr>
              <w:pStyle w:val="BodyText"/>
              <w:jc w:val="both"/>
              <w:rPr>
                <w:rFonts w:ascii="Arial" w:hAnsi="Arial" w:cs="Arial"/>
              </w:rPr>
            </w:pPr>
            <w:bookmarkStart w:id="413"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413"/>
          </w:p>
        </w:tc>
      </w:tr>
      <w:tr w:rsidR="002F79AB" w14:paraId="1FC290CF" w14:textId="77777777" w:rsidTr="00E43116">
        <w:trPr>
          <w:gridAfter w:val="1"/>
          <w:wAfter w:w="29" w:type="dxa"/>
          <w:trHeight w:val="300"/>
        </w:trPr>
        <w:tc>
          <w:tcPr>
            <w:tcW w:w="2695" w:type="dxa"/>
          </w:tcPr>
          <w:p w14:paraId="2E672653" w14:textId="77777777" w:rsidR="002F79AB" w:rsidRDefault="002F79AB" w:rsidP="002F79AB">
            <w:pPr>
              <w:pStyle w:val="BodyText"/>
              <w:rPr>
                <w:rFonts w:ascii="Arial" w:hAnsi="Arial" w:cs="Arial"/>
                <w:b/>
                <w:bCs/>
              </w:rPr>
            </w:pPr>
            <w:r>
              <w:rPr>
                <w:rFonts w:ascii="Arial" w:hAnsi="Arial" w:cs="Arial"/>
                <w:b/>
                <w:bCs/>
              </w:rPr>
              <w:t>"Related Undertaking"</w:t>
            </w:r>
          </w:p>
        </w:tc>
        <w:tc>
          <w:tcPr>
            <w:tcW w:w="7625" w:type="dxa"/>
          </w:tcPr>
          <w:p w14:paraId="4635F9F2" w14:textId="77777777" w:rsidR="002F79AB" w:rsidRDefault="002F79AB" w:rsidP="002F79AB">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2F79AB" w14:paraId="22F3BC1A" w14:textId="77777777" w:rsidTr="00E43116">
        <w:trPr>
          <w:gridAfter w:val="1"/>
          <w:wAfter w:w="29" w:type="dxa"/>
          <w:trHeight w:val="300"/>
        </w:trPr>
        <w:tc>
          <w:tcPr>
            <w:tcW w:w="2695" w:type="dxa"/>
          </w:tcPr>
          <w:p w14:paraId="68FD997B" w14:textId="77777777" w:rsidR="002F79AB" w:rsidRDefault="002F79AB" w:rsidP="002F79AB">
            <w:pPr>
              <w:pStyle w:val="BodyText"/>
              <w:rPr>
                <w:rFonts w:ascii="Arial" w:hAnsi="Arial" w:cs="Arial"/>
                <w:b/>
                <w:bCs/>
              </w:rPr>
            </w:pPr>
            <w:r>
              <w:rPr>
                <w:rFonts w:ascii="Arial" w:hAnsi="Arial" w:cs="Arial"/>
                <w:b/>
                <w:bCs/>
              </w:rPr>
              <w:t>"Release Date"</w:t>
            </w:r>
          </w:p>
          <w:p w14:paraId="063A0B27" w14:textId="59EAF364" w:rsidR="002F79AB" w:rsidRDefault="002F79AB" w:rsidP="002F79AB">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2F79AB" w:rsidRDefault="002F79AB" w:rsidP="002F79AB">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2F79AB" w:rsidRPr="00387189" w:rsidRDefault="002F79AB" w:rsidP="002F79AB">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2F79AB" w:rsidRPr="00387189" w:rsidRDefault="002F79AB" w:rsidP="002F79AB">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2F79AB" w:rsidRDefault="002F79AB" w:rsidP="002F79AB">
            <w:pPr>
              <w:pStyle w:val="BodyText"/>
              <w:jc w:val="both"/>
              <w:rPr>
                <w:rFonts w:ascii="Arial" w:hAnsi="Arial" w:cs="Arial"/>
              </w:rPr>
            </w:pPr>
            <w:r w:rsidRPr="60995ED3">
              <w:rPr>
                <w:rFonts w:ascii="Arial" w:hAnsi="Arial" w:cs="Arial"/>
                <w:b/>
                <w:bCs/>
              </w:rPr>
              <w:t>Power Station</w:t>
            </w:r>
            <w:del w:id="414"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Pr="60995ED3">
              <w:rPr>
                <w:rFonts w:ascii="Arial" w:hAnsi="Arial" w:cs="Arial"/>
                <w:b/>
                <w:bCs/>
              </w:rPr>
              <w:t>;</w:t>
            </w:r>
          </w:p>
        </w:tc>
      </w:tr>
      <w:tr w:rsidR="002F79AB" w14:paraId="43C67D02" w14:textId="77777777" w:rsidTr="00E43116">
        <w:trPr>
          <w:gridAfter w:val="1"/>
          <w:wAfter w:w="29" w:type="dxa"/>
          <w:trHeight w:val="300"/>
        </w:trPr>
        <w:tc>
          <w:tcPr>
            <w:tcW w:w="2695" w:type="dxa"/>
          </w:tcPr>
          <w:p w14:paraId="7B83E5D1" w14:textId="77777777" w:rsidR="002F79AB" w:rsidRDefault="002F79AB" w:rsidP="002F79AB">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2F79AB" w:rsidRDefault="002F79AB" w:rsidP="002F79AB">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415" w:author="Author">
              <w:r w:rsidRPr="60995ED3" w:rsidDel="5C104111">
                <w:rPr>
                  <w:rFonts w:ascii="Arial" w:hAnsi="Arial" w:cs="Arial"/>
                </w:rPr>
                <w:delText>,</w:delText>
              </w:r>
            </w:del>
            <w:r>
              <w:rPr>
                <w:rFonts w:ascii="Arial" w:hAnsi="Arial" w:cs="Arial"/>
                <w:snapToGrid w:val="0"/>
              </w:rPr>
              <w:t xml:space="preserve"> </w:t>
            </w:r>
            <w:del w:id="416" w:author="Author">
              <w:r w:rsidRPr="60995ED3" w:rsidDel="5C104111">
                <w:rPr>
                  <w:rFonts w:ascii="Arial" w:hAnsi="Arial" w:cs="Arial"/>
                </w:rPr>
                <w:delText xml:space="preserve">and does not intend to be the subject of a </w:delText>
              </w:r>
              <w:r w:rsidRPr="60995ED3" w:rsidDel="5C104111">
                <w:rPr>
                  <w:rFonts w:ascii="Arial" w:hAnsi="Arial" w:cs="Arial"/>
                  <w:b/>
                  <w:bCs/>
                </w:rPr>
                <w:delText>Bilateral Agreement</w:delText>
              </w:r>
            </w:del>
            <w:r w:rsidRPr="60995ED3">
              <w:rPr>
                <w:rFonts w:ascii="Arial" w:hAnsi="Arial" w:cs="Arial"/>
                <w:b/>
                <w:bCs/>
                <w:snapToGrid w:val="0"/>
              </w:rPr>
              <w:t>;</w:t>
            </w:r>
          </w:p>
        </w:tc>
      </w:tr>
      <w:tr w:rsidR="002F79AB" w14:paraId="025FF6C7" w14:textId="77777777" w:rsidTr="00E43116">
        <w:trPr>
          <w:gridAfter w:val="1"/>
          <w:wAfter w:w="29" w:type="dxa"/>
          <w:trHeight w:val="300"/>
        </w:trPr>
        <w:tc>
          <w:tcPr>
            <w:tcW w:w="2695" w:type="dxa"/>
          </w:tcPr>
          <w:p w14:paraId="30B69663" w14:textId="77777777" w:rsidR="002F79AB" w:rsidRDefault="002F79AB" w:rsidP="002F79AB">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2F79AB" w:rsidRDefault="002F79AB" w:rsidP="002F79AB">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417" w:name="_BPDCD_138"/>
            <w:r>
              <w:rPr>
                <w:rFonts w:ascii="Arial" w:hAnsi="Arial" w:cs="Arial"/>
                <w:strike/>
                <w:snapToGrid w:val="0"/>
                <w:color w:val="FF0000"/>
              </w:rPr>
              <w:t>.</w:t>
            </w:r>
            <w:r>
              <w:rPr>
                <w:rFonts w:ascii="Arial" w:hAnsi="Arial" w:cs="Arial"/>
                <w:snapToGrid w:val="0"/>
                <w:color w:val="0000FF"/>
                <w:u w:val="double"/>
              </w:rPr>
              <w:t>;</w:t>
            </w:r>
            <w:bookmarkEnd w:id="417"/>
          </w:p>
        </w:tc>
      </w:tr>
      <w:tr w:rsidR="002F79AB" w14:paraId="29B539BC" w14:textId="77777777" w:rsidTr="00E43116">
        <w:trPr>
          <w:gridAfter w:val="1"/>
          <w:wAfter w:w="29" w:type="dxa"/>
          <w:trHeight w:val="300"/>
        </w:trPr>
        <w:tc>
          <w:tcPr>
            <w:tcW w:w="2695" w:type="dxa"/>
          </w:tcPr>
          <w:p w14:paraId="368AD3E3" w14:textId="77777777" w:rsidR="002F79AB" w:rsidRDefault="002F79AB" w:rsidP="002F79AB">
            <w:pPr>
              <w:spacing w:after="240"/>
              <w:rPr>
                <w:rFonts w:ascii="Arial" w:hAnsi="Arial" w:cs="Arial"/>
                <w:b/>
                <w:bCs/>
                <w:i/>
              </w:rPr>
            </w:pPr>
            <w:r>
              <w:rPr>
                <w:rFonts w:ascii="Arial" w:hAnsi="Arial" w:cs="Arial"/>
                <w:b/>
                <w:bCs/>
              </w:rPr>
              <w:t>"Relevant Interruption"</w:t>
            </w:r>
          </w:p>
        </w:tc>
        <w:tc>
          <w:tcPr>
            <w:tcW w:w="7625" w:type="dxa"/>
          </w:tcPr>
          <w:p w14:paraId="06EF69A9" w14:textId="77777777" w:rsidR="002F79AB" w:rsidRDefault="002F79AB" w:rsidP="002F79AB">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2F79AB"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2F79AB" w:rsidRDefault="002F79AB" w:rsidP="002F79AB">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2F79AB" w:rsidRDefault="002F79AB" w:rsidP="002F79AB">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2F79AB"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2F79AB" w:rsidRDefault="002F79AB" w:rsidP="002F79AB">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2F79AB" w:rsidRDefault="002F79AB" w:rsidP="002F79AB">
            <w:pPr>
              <w:pStyle w:val="BodyText"/>
              <w:tabs>
                <w:tab w:val="center" w:pos="4513"/>
              </w:tabs>
              <w:jc w:val="both"/>
              <w:rPr>
                <w:rFonts w:ascii="Arial" w:hAnsi="Arial" w:cs="Arial"/>
              </w:rPr>
            </w:pPr>
            <w:r>
              <w:rPr>
                <w:rFonts w:ascii="Arial" w:hAnsi="Arial" w:cs="Arial"/>
              </w:rPr>
              <w:t>as defined in Paragraph 8.16.10(a);</w:t>
            </w:r>
          </w:p>
        </w:tc>
      </w:tr>
      <w:tr w:rsidR="002F79AB" w14:paraId="784CEC83" w14:textId="77777777" w:rsidTr="00E43116">
        <w:trPr>
          <w:gridAfter w:val="1"/>
          <w:wAfter w:w="29" w:type="dxa"/>
          <w:trHeight w:val="300"/>
        </w:trPr>
        <w:tc>
          <w:tcPr>
            <w:tcW w:w="2695" w:type="dxa"/>
          </w:tcPr>
          <w:p w14:paraId="132A8E7A" w14:textId="77777777" w:rsidR="002F79AB" w:rsidRDefault="002F79AB" w:rsidP="002F79AB">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2F79AB" w:rsidRDefault="002F79AB" w:rsidP="002F79AB">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2F79AB" w14:paraId="18DDED2A" w14:textId="77777777" w:rsidTr="00E43116">
        <w:trPr>
          <w:gridAfter w:val="1"/>
          <w:wAfter w:w="29" w:type="dxa"/>
          <w:trHeight w:val="300"/>
        </w:trPr>
        <w:tc>
          <w:tcPr>
            <w:tcW w:w="2695" w:type="dxa"/>
          </w:tcPr>
          <w:p w14:paraId="3A1A4870" w14:textId="77777777" w:rsidR="002F79AB" w:rsidRDefault="002F79AB" w:rsidP="002F79AB">
            <w:pPr>
              <w:pStyle w:val="BodyText"/>
              <w:rPr>
                <w:rFonts w:ascii="Arial" w:hAnsi="Arial" w:cs="Arial"/>
                <w:b/>
                <w:bCs/>
              </w:rPr>
            </w:pPr>
            <w:r>
              <w:rPr>
                <w:rFonts w:ascii="Arial" w:hAnsi="Arial" w:cs="Arial"/>
                <w:b/>
                <w:bCs/>
              </w:rPr>
              <w:t>"Remote Transmission Assets"</w:t>
            </w:r>
          </w:p>
        </w:tc>
        <w:tc>
          <w:tcPr>
            <w:tcW w:w="7625" w:type="dxa"/>
          </w:tcPr>
          <w:p w14:paraId="1D59CB6E" w14:textId="77777777" w:rsidR="002F79AB" w:rsidRDefault="002F79AB" w:rsidP="002F79AB">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2F79AB" w14:paraId="0F446128" w14:textId="77777777" w:rsidTr="00E43116">
        <w:trPr>
          <w:gridAfter w:val="1"/>
          <w:wAfter w:w="29" w:type="dxa"/>
          <w:trHeight w:val="300"/>
        </w:trPr>
        <w:tc>
          <w:tcPr>
            <w:tcW w:w="2695" w:type="dxa"/>
          </w:tcPr>
          <w:p w14:paraId="14E03290" w14:textId="77777777" w:rsidR="002F79AB" w:rsidRDefault="002F79AB" w:rsidP="002F79AB">
            <w:pPr>
              <w:pStyle w:val="BodyText"/>
              <w:rPr>
                <w:rFonts w:ascii="Arial" w:hAnsi="Arial" w:cs="Arial"/>
                <w:b/>
                <w:bCs/>
              </w:rPr>
            </w:pPr>
            <w:r>
              <w:rPr>
                <w:rFonts w:ascii="Arial" w:hAnsi="Arial" w:cs="Arial"/>
                <w:b/>
                <w:bCs/>
              </w:rPr>
              <w:t>"Replacement Period"</w:t>
            </w:r>
          </w:p>
        </w:tc>
        <w:tc>
          <w:tcPr>
            <w:tcW w:w="7625" w:type="dxa"/>
          </w:tcPr>
          <w:p w14:paraId="78006AAB" w14:textId="77777777" w:rsidR="002F79AB" w:rsidRDefault="002F79AB" w:rsidP="002F79AB">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2F79AB" w:rsidRDefault="002F79AB" w:rsidP="002F79AB">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2F79AB" w:rsidRDefault="002F79AB" w:rsidP="002F79AB">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2F79AB" w14:paraId="3031CDAB" w14:textId="77777777" w:rsidTr="00E43116">
        <w:trPr>
          <w:gridAfter w:val="1"/>
          <w:wAfter w:w="29" w:type="dxa"/>
          <w:trHeight w:val="300"/>
        </w:trPr>
        <w:tc>
          <w:tcPr>
            <w:tcW w:w="2695" w:type="dxa"/>
          </w:tcPr>
          <w:p w14:paraId="4D4FF873" w14:textId="77777777" w:rsidR="002F79AB" w:rsidRDefault="002F79AB" w:rsidP="002F79AB">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2F79AB" w:rsidRDefault="002F79AB" w:rsidP="002F79AB">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2F79AB" w:rsidDel="00EF1BA5" w14:paraId="3B92A012" w14:textId="21136D58" w:rsidTr="00E43116">
        <w:trPr>
          <w:gridAfter w:val="1"/>
          <w:wAfter w:w="29" w:type="dxa"/>
          <w:trHeight w:val="300"/>
          <w:del w:id="418" w:author="Author"/>
        </w:trPr>
        <w:tc>
          <w:tcPr>
            <w:tcW w:w="2695" w:type="dxa"/>
          </w:tcPr>
          <w:p w14:paraId="01ABF031" w14:textId="1A10D844" w:rsidR="002F79AB" w:rsidDel="00EF1BA5" w:rsidRDefault="002F79AB" w:rsidP="002F79AB">
            <w:pPr>
              <w:pStyle w:val="BodyText"/>
              <w:rPr>
                <w:del w:id="419" w:author="Author"/>
                <w:rFonts w:ascii="Arial" w:hAnsi="Arial" w:cs="Arial"/>
                <w:b/>
                <w:bCs/>
              </w:rPr>
            </w:pPr>
            <w:del w:id="420" w:author="Author">
              <w:r w:rsidDel="00EF1BA5">
                <w:rPr>
                  <w:rFonts w:ascii="Arial" w:hAnsi="Arial" w:cs="Arial"/>
                  <w:b/>
                  <w:bCs/>
                  <w:snapToGrid w:val="0"/>
                </w:rPr>
                <w:delText>"Request for a Statement of Works"</w:delText>
              </w:r>
            </w:del>
          </w:p>
        </w:tc>
        <w:tc>
          <w:tcPr>
            <w:tcW w:w="7625" w:type="dxa"/>
          </w:tcPr>
          <w:p w14:paraId="3C2A3DD3" w14:textId="3F404E95" w:rsidR="002F79AB" w:rsidDel="00EF1BA5" w:rsidRDefault="002F79AB" w:rsidP="002F79AB">
            <w:pPr>
              <w:pStyle w:val="BodyText"/>
              <w:jc w:val="both"/>
              <w:rPr>
                <w:del w:id="421" w:author="Author"/>
                <w:rFonts w:ascii="Arial" w:hAnsi="Arial" w:cs="Arial"/>
              </w:rPr>
            </w:pPr>
            <w:del w:id="422"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23" w:name="_BPDCD_140"/>
              <w:r w:rsidRPr="0019675B" w:rsidDel="00EF1BA5">
                <w:rPr>
                  <w:rFonts w:ascii="Arial" w:hAnsi="Arial" w:cs="Arial"/>
                  <w:snapToGrid w:val="0"/>
                  <w:color w:val="0000FF"/>
                </w:rPr>
                <w:delText>;</w:delText>
              </w:r>
              <w:bookmarkEnd w:id="423"/>
            </w:del>
          </w:p>
        </w:tc>
      </w:tr>
      <w:tr w:rsidR="002F79AB" w14:paraId="10D5DBA6" w14:textId="77777777" w:rsidTr="00E43116">
        <w:trPr>
          <w:gridAfter w:val="1"/>
          <w:wAfter w:w="29" w:type="dxa"/>
          <w:trHeight w:val="300"/>
        </w:trPr>
        <w:tc>
          <w:tcPr>
            <w:tcW w:w="2695" w:type="dxa"/>
          </w:tcPr>
          <w:p w14:paraId="0313A9E9" w14:textId="77777777" w:rsidR="002F79AB" w:rsidRDefault="002F79AB" w:rsidP="002F79AB">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2F79AB" w:rsidRPr="0019675B" w:rsidRDefault="002F79AB" w:rsidP="002F79AB">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24" w:name="_BPDCD_141"/>
            <w:r w:rsidRPr="0019675B">
              <w:rPr>
                <w:rFonts w:ascii="Arial" w:hAnsi="Arial" w:cs="Arial"/>
              </w:rPr>
              <w:t>;</w:t>
            </w:r>
            <w:bookmarkEnd w:id="424"/>
          </w:p>
        </w:tc>
      </w:tr>
      <w:tr w:rsidR="002F79AB" w14:paraId="5D5A2366" w14:textId="77777777" w:rsidTr="00E43116">
        <w:trPr>
          <w:gridAfter w:val="1"/>
          <w:wAfter w:w="29" w:type="dxa"/>
          <w:trHeight w:val="300"/>
        </w:trPr>
        <w:tc>
          <w:tcPr>
            <w:tcW w:w="2695" w:type="dxa"/>
          </w:tcPr>
          <w:p w14:paraId="775821CE" w14:textId="77777777" w:rsidR="002F79AB" w:rsidRDefault="002F79AB" w:rsidP="002F79AB">
            <w:pPr>
              <w:pStyle w:val="BodyText"/>
              <w:rPr>
                <w:rFonts w:ascii="Arial" w:hAnsi="Arial" w:cs="Arial"/>
                <w:b/>
                <w:bCs/>
              </w:rPr>
            </w:pPr>
            <w:r>
              <w:rPr>
                <w:rFonts w:ascii="Arial" w:hAnsi="Arial" w:cs="Arial"/>
                <w:b/>
                <w:bCs/>
              </w:rPr>
              <w:t>"Requested LDTEC"</w:t>
            </w:r>
          </w:p>
        </w:tc>
        <w:tc>
          <w:tcPr>
            <w:tcW w:w="7625" w:type="dxa"/>
          </w:tcPr>
          <w:p w14:paraId="0B15C603" w14:textId="77777777" w:rsidR="002F79AB" w:rsidRPr="0019675B" w:rsidRDefault="002F79AB" w:rsidP="002F79AB">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25" w:name="_BPDCD_142"/>
            <w:r w:rsidRPr="0019675B">
              <w:rPr>
                <w:rFonts w:ascii="Arial" w:hAnsi="Arial" w:cs="Arial"/>
                <w:lang w:val="en-US"/>
              </w:rPr>
              <w:t>;</w:t>
            </w:r>
            <w:bookmarkEnd w:id="425"/>
          </w:p>
        </w:tc>
      </w:tr>
      <w:tr w:rsidR="002F79AB" w14:paraId="5589F294" w14:textId="77777777" w:rsidTr="00E43116">
        <w:trPr>
          <w:gridAfter w:val="1"/>
          <w:wAfter w:w="29" w:type="dxa"/>
          <w:trHeight w:val="300"/>
        </w:trPr>
        <w:tc>
          <w:tcPr>
            <w:tcW w:w="2695" w:type="dxa"/>
          </w:tcPr>
          <w:p w14:paraId="660CF6BD"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2F79AB" w:rsidRDefault="002F79AB" w:rsidP="002F79AB">
            <w:pPr>
              <w:pStyle w:val="BodyTextIndent"/>
              <w:tabs>
                <w:tab w:val="left" w:pos="1134"/>
                <w:tab w:val="left" w:pos="1161"/>
              </w:tabs>
              <w:ind w:left="2"/>
              <w:rPr>
                <w:rFonts w:ascii="Arial" w:hAnsi="Arial" w:cs="Arial"/>
              </w:rPr>
            </w:pPr>
            <w:r>
              <w:rPr>
                <w:rFonts w:ascii="Arial" w:hAnsi="Arial" w:cs="Arial"/>
              </w:rPr>
              <w:t>as defined in Paragraph 2.21.2(c);</w:t>
            </w:r>
          </w:p>
        </w:tc>
      </w:tr>
      <w:tr w:rsidR="002F79AB" w14:paraId="67B678FC" w14:textId="77777777" w:rsidTr="00E43116">
        <w:trPr>
          <w:gridAfter w:val="1"/>
          <w:wAfter w:w="29" w:type="dxa"/>
          <w:trHeight w:val="300"/>
        </w:trPr>
        <w:tc>
          <w:tcPr>
            <w:tcW w:w="2695" w:type="dxa"/>
          </w:tcPr>
          <w:p w14:paraId="282C0324" w14:textId="77777777" w:rsidR="002F79AB" w:rsidRDefault="002F79AB" w:rsidP="002F79AB">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2F79AB" w:rsidRDefault="002F79AB" w:rsidP="002F79AB">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r>
              <w:rPr>
                <w:rFonts w:ascii="Arial" w:hAnsi="Arial" w:cs="Arial"/>
              </w:rPr>
              <w:t>non local</w:t>
            </w:r>
            <w:proofErr w:type="spellEnd"/>
            <w:r>
              <w:rPr>
                <w:rFonts w:ascii="Arial" w:hAnsi="Arial" w:cs="Arial"/>
              </w:rPr>
              <w:t xml:space="preserve"> currency obligations;</w:t>
            </w:r>
          </w:p>
        </w:tc>
      </w:tr>
      <w:tr w:rsidR="002F79AB" w14:paraId="134B9D9C" w14:textId="77777777" w:rsidTr="00E43116">
        <w:trPr>
          <w:gridAfter w:val="1"/>
          <w:wAfter w:w="29" w:type="dxa"/>
          <w:trHeight w:val="300"/>
        </w:trPr>
        <w:tc>
          <w:tcPr>
            <w:tcW w:w="2695" w:type="dxa"/>
          </w:tcPr>
          <w:p w14:paraId="5E4C5B13" w14:textId="77777777" w:rsidR="002F79AB" w:rsidRDefault="002F79AB" w:rsidP="002F79AB">
            <w:pPr>
              <w:pStyle w:val="BodyText"/>
              <w:rPr>
                <w:rFonts w:ascii="Arial" w:hAnsi="Arial" w:cs="Arial"/>
                <w:b/>
                <w:bCs/>
              </w:rPr>
            </w:pPr>
            <w:r>
              <w:rPr>
                <w:rFonts w:ascii="Arial" w:hAnsi="Arial" w:cs="Arial"/>
                <w:b/>
                <w:bCs/>
              </w:rPr>
              <w:t>"Required Standard"</w:t>
            </w:r>
          </w:p>
        </w:tc>
        <w:tc>
          <w:tcPr>
            <w:tcW w:w="7625" w:type="dxa"/>
          </w:tcPr>
          <w:p w14:paraId="324EC796" w14:textId="77777777" w:rsidR="002F79AB" w:rsidRDefault="002F79AB" w:rsidP="002F79AB">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2F79AB" w14:paraId="51B34159" w14:textId="77777777" w:rsidTr="00E43116">
        <w:trPr>
          <w:gridAfter w:val="1"/>
          <w:wAfter w:w="29" w:type="dxa"/>
          <w:trHeight w:val="300"/>
        </w:trPr>
        <w:tc>
          <w:tcPr>
            <w:tcW w:w="2695" w:type="dxa"/>
          </w:tcPr>
          <w:p w14:paraId="5B4667FD" w14:textId="77777777" w:rsidR="002F79AB" w:rsidRDefault="002F79AB" w:rsidP="002F79AB">
            <w:pPr>
              <w:pStyle w:val="BodyText"/>
              <w:rPr>
                <w:rFonts w:ascii="Arial" w:hAnsi="Arial" w:cs="Arial"/>
                <w:b/>
                <w:bCs/>
              </w:rPr>
            </w:pPr>
            <w:r>
              <w:rPr>
                <w:rFonts w:ascii="Arial" w:hAnsi="Arial" w:cs="Arial"/>
                <w:b/>
                <w:bCs/>
              </w:rPr>
              <w:t>"Requirements"</w:t>
            </w:r>
          </w:p>
          <w:p w14:paraId="02F54C64" w14:textId="77777777" w:rsidR="002F79AB" w:rsidRDefault="002F79AB" w:rsidP="002F79AB">
            <w:pPr>
              <w:pStyle w:val="BodyText"/>
              <w:rPr>
                <w:rFonts w:ascii="Arial" w:hAnsi="Arial" w:cs="Arial"/>
                <w:b/>
                <w:bCs/>
              </w:rPr>
            </w:pPr>
          </w:p>
          <w:p w14:paraId="30A6A6FA" w14:textId="77777777" w:rsidR="002F79AB" w:rsidRDefault="002F79AB" w:rsidP="002F79AB">
            <w:pPr>
              <w:pStyle w:val="BodyText"/>
              <w:rPr>
                <w:rFonts w:ascii="Arial" w:hAnsi="Arial" w:cs="Arial"/>
                <w:b/>
                <w:bCs/>
              </w:rPr>
            </w:pPr>
          </w:p>
          <w:p w14:paraId="06D0CC4F" w14:textId="77777777" w:rsidR="002F79AB" w:rsidRDefault="002F79AB" w:rsidP="002F79AB">
            <w:pPr>
              <w:pStyle w:val="BodyText"/>
              <w:rPr>
                <w:rFonts w:ascii="Arial" w:hAnsi="Arial" w:cs="Arial"/>
                <w:b/>
                <w:bCs/>
              </w:rPr>
            </w:pPr>
          </w:p>
          <w:p w14:paraId="49B2D8CA" w14:textId="77777777" w:rsidR="002F79AB" w:rsidRDefault="002F79AB" w:rsidP="002F79AB">
            <w:pPr>
              <w:pStyle w:val="BodyText"/>
              <w:rPr>
                <w:rFonts w:ascii="Arial" w:hAnsi="Arial" w:cs="Arial"/>
                <w:b/>
                <w:bCs/>
              </w:rPr>
            </w:pPr>
          </w:p>
          <w:p w14:paraId="7087C881" w14:textId="77777777" w:rsidR="002F79AB" w:rsidRDefault="002F79AB" w:rsidP="002F79AB">
            <w:pPr>
              <w:pStyle w:val="BodyText"/>
              <w:rPr>
                <w:rFonts w:ascii="Arial" w:hAnsi="Arial" w:cs="Arial"/>
                <w:b/>
                <w:bCs/>
              </w:rPr>
            </w:pPr>
          </w:p>
          <w:p w14:paraId="11999EFB" w14:textId="77777777" w:rsidR="002F79AB" w:rsidRDefault="002F79AB" w:rsidP="002F79AB">
            <w:pPr>
              <w:pStyle w:val="BodyText"/>
              <w:rPr>
                <w:rFonts w:ascii="Arial" w:hAnsi="Arial" w:cs="Arial"/>
                <w:b/>
                <w:bCs/>
              </w:rPr>
            </w:pPr>
          </w:p>
          <w:p w14:paraId="126D991D" w14:textId="77777777" w:rsidR="002F79AB" w:rsidRDefault="002F79AB" w:rsidP="002F79AB">
            <w:pPr>
              <w:pStyle w:val="BodyText"/>
              <w:rPr>
                <w:rFonts w:ascii="Arial" w:hAnsi="Arial" w:cs="Arial"/>
                <w:b/>
                <w:bCs/>
              </w:rPr>
            </w:pPr>
          </w:p>
          <w:p w14:paraId="350DA922" w14:textId="77777777" w:rsidR="002F79AB" w:rsidRDefault="002F79AB" w:rsidP="002F79AB">
            <w:pPr>
              <w:pStyle w:val="BodyText"/>
              <w:rPr>
                <w:rFonts w:ascii="Arial" w:hAnsi="Arial" w:cs="Arial"/>
                <w:b/>
                <w:bCs/>
              </w:rPr>
            </w:pPr>
          </w:p>
          <w:p w14:paraId="56EA3486" w14:textId="6A425B24" w:rsidR="002F79AB" w:rsidRDefault="002F79AB" w:rsidP="002F79AB">
            <w:pPr>
              <w:pStyle w:val="BodyText"/>
              <w:rPr>
                <w:rFonts w:ascii="Arial" w:hAnsi="Arial" w:cs="Arial"/>
                <w:b/>
                <w:bCs/>
              </w:rPr>
            </w:pPr>
          </w:p>
        </w:tc>
        <w:tc>
          <w:tcPr>
            <w:tcW w:w="7625" w:type="dxa"/>
          </w:tcPr>
          <w:p w14:paraId="71EDE420" w14:textId="77777777" w:rsidR="002F79AB" w:rsidRDefault="002F79AB" w:rsidP="002F79AB">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2F79AB" w:rsidRDefault="002F79AB" w:rsidP="002F79AB">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2F79AB" w:rsidRDefault="002F79AB" w:rsidP="002F79AB">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2F79AB" w:rsidRPr="009D15BA" w:rsidRDefault="002F79AB" w:rsidP="002F79AB">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2F79AB" w:rsidRPr="003F2435" w:rsidRDefault="002F79AB" w:rsidP="002F79AB">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26" w:name="_BPDCD_143"/>
            <w:r w:rsidRPr="009D15BA">
              <w:rPr>
                <w:rFonts w:ascii="Arial" w:hAnsi="Arial" w:cs="Arial"/>
              </w:rPr>
              <w:t>;</w:t>
            </w:r>
            <w:bookmarkEnd w:id="426"/>
          </w:p>
        </w:tc>
      </w:tr>
      <w:tr w:rsidR="002F79AB" w14:paraId="17DC2041" w14:textId="77777777" w:rsidTr="00E43116">
        <w:trPr>
          <w:gridAfter w:val="1"/>
          <w:wAfter w:w="29" w:type="dxa"/>
          <w:trHeight w:val="300"/>
          <w:ins w:id="427" w:author="Author"/>
        </w:trPr>
        <w:tc>
          <w:tcPr>
            <w:tcW w:w="2695" w:type="dxa"/>
          </w:tcPr>
          <w:p w14:paraId="6ACDAE20" w14:textId="4B782CFB" w:rsidR="002F79AB" w:rsidRDefault="002F79AB" w:rsidP="002F79AB">
            <w:pPr>
              <w:pStyle w:val="BodyText"/>
              <w:rPr>
                <w:ins w:id="428" w:author="Author"/>
                <w:rFonts w:ascii="Arial" w:hAnsi="Arial" w:cs="Arial"/>
                <w:b/>
                <w:bCs/>
              </w:rPr>
            </w:pPr>
            <w:ins w:id="429" w:author="Author">
              <w:r w:rsidRPr="00F35A74">
                <w:rPr>
                  <w:rFonts w:ascii="Arial" w:hAnsi="Arial" w:cs="Arial"/>
                  <w:b/>
                  <w:bCs/>
                  <w:szCs w:val="22"/>
                </w:rPr>
                <w:t>“Reservation”</w:t>
              </w:r>
            </w:ins>
          </w:p>
        </w:tc>
        <w:tc>
          <w:tcPr>
            <w:tcW w:w="7625" w:type="dxa"/>
          </w:tcPr>
          <w:p w14:paraId="39724FDD" w14:textId="77777777" w:rsidR="002F79AB" w:rsidRDefault="002F79AB" w:rsidP="002F79AB">
            <w:pPr>
              <w:jc w:val="both"/>
              <w:rPr>
                <w:ins w:id="430" w:author="Author"/>
                <w:rFonts w:ascii="Arial" w:hAnsi="Arial" w:cs="Arial"/>
                <w:szCs w:val="22"/>
              </w:rPr>
            </w:pPr>
            <w:ins w:id="431"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2F79AB" w:rsidRPr="00F925BA" w:rsidRDefault="002F79AB" w:rsidP="002F79AB">
            <w:pPr>
              <w:jc w:val="both"/>
              <w:rPr>
                <w:ins w:id="432" w:author="Author"/>
                <w:rFonts w:ascii="Arial" w:hAnsi="Arial" w:cs="Arial"/>
                <w:szCs w:val="22"/>
              </w:rPr>
            </w:pPr>
          </w:p>
        </w:tc>
      </w:tr>
      <w:tr w:rsidR="002F79AB" w14:paraId="21DDAED4" w14:textId="77777777" w:rsidTr="00E43116">
        <w:trPr>
          <w:gridAfter w:val="1"/>
          <w:wAfter w:w="29" w:type="dxa"/>
          <w:trHeight w:val="300"/>
        </w:trPr>
        <w:tc>
          <w:tcPr>
            <w:tcW w:w="2695" w:type="dxa"/>
          </w:tcPr>
          <w:p w14:paraId="7D58329B" w14:textId="77777777" w:rsidR="002F79AB" w:rsidRPr="003F2435" w:rsidRDefault="002F79AB" w:rsidP="002F79AB">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2F79AB" w:rsidRDefault="002F79AB" w:rsidP="002F79AB">
            <w:pPr>
              <w:pStyle w:val="BodyText"/>
              <w:rPr>
                <w:rFonts w:ascii="Arial" w:hAnsi="Arial" w:cs="Arial"/>
                <w:b/>
                <w:bCs/>
              </w:rPr>
            </w:pPr>
          </w:p>
        </w:tc>
        <w:tc>
          <w:tcPr>
            <w:tcW w:w="7625" w:type="dxa"/>
          </w:tcPr>
          <w:p w14:paraId="040D8333" w14:textId="77777777" w:rsidR="002F79AB" w:rsidRPr="0082169C" w:rsidRDefault="002F79AB" w:rsidP="002F79AB">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Domestic, </w:t>
            </w:r>
          </w:p>
          <w:p w14:paraId="5BC28BCF"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Extra High Voltage (EHV),</w:t>
            </w:r>
          </w:p>
          <w:p w14:paraId="7D26CDAF"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Transmission</w:t>
            </w:r>
          </w:p>
          <w:p w14:paraId="24EC8CAE" w14:textId="54ADB4CC" w:rsidR="002F79AB" w:rsidRPr="00537C7F" w:rsidRDefault="002F79AB" w:rsidP="002F79AB">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2F79AB" w14:paraId="61D514B6" w14:textId="77777777" w:rsidTr="00E43116">
        <w:trPr>
          <w:gridAfter w:val="1"/>
          <w:wAfter w:w="29" w:type="dxa"/>
          <w:trHeight w:val="300"/>
        </w:trPr>
        <w:tc>
          <w:tcPr>
            <w:tcW w:w="2695" w:type="dxa"/>
          </w:tcPr>
          <w:p w14:paraId="64DEE2E6" w14:textId="77777777" w:rsidR="002F79AB" w:rsidRDefault="002F79AB" w:rsidP="002F79AB">
            <w:pPr>
              <w:pStyle w:val="BodyText"/>
              <w:rPr>
                <w:rFonts w:ascii="Arial" w:hAnsi="Arial" w:cs="Arial"/>
                <w:b/>
                <w:bCs/>
              </w:rPr>
            </w:pPr>
            <w:r>
              <w:rPr>
                <w:rFonts w:ascii="Arial" w:hAnsi="Arial" w:cs="Arial"/>
                <w:b/>
                <w:bCs/>
              </w:rPr>
              <w:t>"Resigning Alternate Member"</w:t>
            </w:r>
          </w:p>
        </w:tc>
        <w:tc>
          <w:tcPr>
            <w:tcW w:w="7625" w:type="dxa"/>
          </w:tcPr>
          <w:p w14:paraId="55B37D27" w14:textId="77777777" w:rsidR="002F79AB" w:rsidRPr="0019675B" w:rsidRDefault="002F79AB" w:rsidP="002F79AB">
            <w:pPr>
              <w:tabs>
                <w:tab w:val="left" w:pos="425"/>
              </w:tabs>
              <w:spacing w:after="240"/>
              <w:ind w:left="425" w:hanging="425"/>
              <w:jc w:val="both"/>
              <w:rPr>
                <w:rFonts w:ascii="Arial" w:hAnsi="Arial" w:cs="Arial"/>
              </w:rPr>
            </w:pPr>
            <w:bookmarkStart w:id="433" w:name="_BPDCD_144"/>
            <w:r w:rsidRPr="0019675B">
              <w:rPr>
                <w:rFonts w:ascii="Arial" w:hAnsi="Arial" w:cs="Arial"/>
              </w:rPr>
              <w:t>as</w:t>
            </w:r>
            <w:r w:rsidRPr="0019675B">
              <w:rPr>
                <w:rFonts w:ascii="Arial" w:hAnsi="Arial" w:cs="Arial"/>
                <w:color w:val="0000FF"/>
              </w:rPr>
              <w:t xml:space="preserve"> </w:t>
            </w:r>
            <w:bookmarkEnd w:id="433"/>
            <w:r w:rsidRPr="0019675B">
              <w:rPr>
                <w:rFonts w:ascii="Arial" w:hAnsi="Arial" w:cs="Arial"/>
              </w:rPr>
              <w:t>defined in Paragraph 8A.4.1.3</w:t>
            </w:r>
            <w:bookmarkStart w:id="434" w:name="_BPDCD_145"/>
            <w:r w:rsidRPr="0019675B">
              <w:rPr>
                <w:rFonts w:ascii="Arial" w:hAnsi="Arial" w:cs="Arial"/>
              </w:rPr>
              <w:t>;</w:t>
            </w:r>
            <w:bookmarkEnd w:id="434"/>
          </w:p>
        </w:tc>
      </w:tr>
      <w:tr w:rsidR="002F79AB" w14:paraId="020C019C" w14:textId="77777777" w:rsidTr="00E43116">
        <w:trPr>
          <w:gridAfter w:val="1"/>
          <w:wAfter w:w="29" w:type="dxa"/>
          <w:trHeight w:val="300"/>
        </w:trPr>
        <w:tc>
          <w:tcPr>
            <w:tcW w:w="2695" w:type="dxa"/>
          </w:tcPr>
          <w:p w14:paraId="46887843" w14:textId="77777777" w:rsidR="002F79AB" w:rsidRDefault="002F79AB" w:rsidP="002F79AB">
            <w:pPr>
              <w:pStyle w:val="BodyText"/>
              <w:rPr>
                <w:rFonts w:ascii="Arial" w:hAnsi="Arial" w:cs="Arial"/>
                <w:b/>
                <w:bCs/>
              </w:rPr>
            </w:pPr>
            <w:r>
              <w:rPr>
                <w:rFonts w:ascii="Arial" w:hAnsi="Arial" w:cs="Arial"/>
                <w:b/>
                <w:bCs/>
              </w:rPr>
              <w:t>"Resigning Panel Member"</w:t>
            </w:r>
          </w:p>
        </w:tc>
        <w:tc>
          <w:tcPr>
            <w:tcW w:w="7625" w:type="dxa"/>
          </w:tcPr>
          <w:p w14:paraId="7C7A7CA0" w14:textId="77777777" w:rsidR="002F79AB" w:rsidRDefault="002F79AB" w:rsidP="002F79AB">
            <w:pPr>
              <w:pStyle w:val="BodyText"/>
              <w:jc w:val="both"/>
              <w:rPr>
                <w:rFonts w:ascii="Arial" w:hAnsi="Arial" w:cs="Arial"/>
              </w:rPr>
            </w:pPr>
            <w:r>
              <w:rPr>
                <w:rFonts w:ascii="Arial" w:hAnsi="Arial" w:cs="Arial"/>
              </w:rPr>
              <w:t>as defined in Paragraph 8A.4.1</w:t>
            </w:r>
            <w:bookmarkStart w:id="435" w:name="_BPDCD_146"/>
            <w:r w:rsidRPr="0019675B">
              <w:rPr>
                <w:rFonts w:ascii="Arial" w:hAnsi="Arial" w:cs="Arial"/>
              </w:rPr>
              <w:t>;</w:t>
            </w:r>
            <w:bookmarkEnd w:id="435"/>
          </w:p>
        </w:tc>
      </w:tr>
      <w:tr w:rsidR="002F79AB" w14:paraId="1CCF5579" w14:textId="77777777" w:rsidTr="00E43116">
        <w:trPr>
          <w:gridAfter w:val="1"/>
          <w:wAfter w:w="29" w:type="dxa"/>
          <w:trHeight w:val="300"/>
        </w:trPr>
        <w:tc>
          <w:tcPr>
            <w:tcW w:w="2695" w:type="dxa"/>
          </w:tcPr>
          <w:p w14:paraId="21A67E56" w14:textId="77777777" w:rsidR="002F79AB" w:rsidRDefault="002F79AB" w:rsidP="002F79AB">
            <w:pPr>
              <w:pStyle w:val="BodyText"/>
              <w:rPr>
                <w:rFonts w:ascii="Arial" w:hAnsi="Arial" w:cs="Arial"/>
                <w:b/>
                <w:bCs/>
              </w:rPr>
            </w:pPr>
            <w:r>
              <w:rPr>
                <w:rFonts w:ascii="Arial" w:hAnsi="Arial" w:cs="Arial"/>
                <w:b/>
                <w:bCs/>
              </w:rPr>
              <w:t>"Response"</w:t>
            </w:r>
          </w:p>
        </w:tc>
        <w:tc>
          <w:tcPr>
            <w:tcW w:w="7625" w:type="dxa"/>
          </w:tcPr>
          <w:p w14:paraId="0B4979B9" w14:textId="77777777" w:rsidR="002F79AB" w:rsidRDefault="002F79AB" w:rsidP="002F79AB">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2F79AB" w14:paraId="0830CAF9" w14:textId="77777777" w:rsidTr="00E43116">
        <w:trPr>
          <w:gridAfter w:val="1"/>
          <w:wAfter w:w="29" w:type="dxa"/>
          <w:trHeight w:val="300"/>
        </w:trPr>
        <w:tc>
          <w:tcPr>
            <w:tcW w:w="2695" w:type="dxa"/>
          </w:tcPr>
          <w:p w14:paraId="590EBD53" w14:textId="77777777" w:rsidR="002F79AB" w:rsidRDefault="002F79AB" w:rsidP="002F79AB">
            <w:pPr>
              <w:pStyle w:val="BodyText"/>
              <w:rPr>
                <w:rFonts w:ascii="Arial" w:hAnsi="Arial" w:cs="Arial"/>
                <w:b/>
                <w:bCs/>
              </w:rPr>
            </w:pPr>
            <w:r>
              <w:rPr>
                <w:rFonts w:ascii="Arial" w:hAnsi="Arial" w:cs="Arial"/>
                <w:b/>
                <w:bCs/>
              </w:rPr>
              <w:t>"Response Energy Payment"</w:t>
            </w:r>
          </w:p>
        </w:tc>
        <w:tc>
          <w:tcPr>
            <w:tcW w:w="7625" w:type="dxa"/>
          </w:tcPr>
          <w:p w14:paraId="2582061A" w14:textId="77777777" w:rsidR="002F79AB" w:rsidRDefault="002F79AB" w:rsidP="002F79AB">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2F79AB" w14:paraId="1C337815" w14:textId="77777777" w:rsidTr="00E43116">
        <w:trPr>
          <w:gridAfter w:val="1"/>
          <w:wAfter w:w="29" w:type="dxa"/>
          <w:trHeight w:val="300"/>
        </w:trPr>
        <w:tc>
          <w:tcPr>
            <w:tcW w:w="2695" w:type="dxa"/>
          </w:tcPr>
          <w:p w14:paraId="52E7566C" w14:textId="77777777" w:rsidR="002F79AB" w:rsidRDefault="002F79AB" w:rsidP="002F79AB">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2F79AB" w:rsidRDefault="002F79AB" w:rsidP="002F79AB">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2F79AB" w:rsidRDefault="002F79AB" w:rsidP="002F79AB">
            <w:pPr>
              <w:pStyle w:val="BodyText"/>
              <w:jc w:val="both"/>
              <w:rPr>
                <w:rFonts w:ascii="Arial" w:hAnsi="Arial" w:cs="Arial"/>
              </w:rPr>
            </w:pPr>
            <w:bookmarkStart w:id="436" w:name="_DV_C139"/>
            <w:r>
              <w:rPr>
                <w:rFonts w:ascii="Arial" w:hAnsi="Arial" w:cs="Arial"/>
              </w:rPr>
              <w:t>The higher of:</w:t>
            </w:r>
            <w:bookmarkEnd w:id="436"/>
          </w:p>
          <w:p w14:paraId="499D174C" w14:textId="77777777" w:rsidR="002F79AB" w:rsidRDefault="002F79AB" w:rsidP="002F79AB">
            <w:pPr>
              <w:pStyle w:val="BodyText"/>
              <w:jc w:val="both"/>
              <w:rPr>
                <w:rFonts w:ascii="Arial" w:hAnsi="Arial" w:cs="Arial"/>
              </w:rPr>
            </w:pPr>
            <w:bookmarkStart w:id="437" w:name="_DV_C140"/>
            <w:r>
              <w:rPr>
                <w:rFonts w:ascii="Arial" w:hAnsi="Arial" w:cs="Arial"/>
              </w:rPr>
              <w:t>A.</w:t>
            </w:r>
            <w:r>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rate;  or</w:t>
            </w:r>
            <w:bookmarkStart w:id="438" w:name="_DV_C141"/>
            <w:bookmarkEnd w:id="437"/>
          </w:p>
          <w:p w14:paraId="2A938A70" w14:textId="77777777" w:rsidR="002F79AB" w:rsidRDefault="002F79AB" w:rsidP="002F79AB">
            <w:pPr>
              <w:pStyle w:val="BodyText"/>
              <w:jc w:val="both"/>
              <w:rPr>
                <w:rFonts w:ascii="Arial" w:hAnsi="Arial" w:cs="Arial"/>
              </w:rPr>
            </w:pPr>
            <w:r>
              <w:rPr>
                <w:rFonts w:ascii="Arial" w:hAnsi="Arial" w:cs="Arial"/>
              </w:rPr>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438"/>
          </w:p>
          <w:p w14:paraId="7932BDA1" w14:textId="77777777" w:rsidR="002F79AB" w:rsidRDefault="002F79AB" w:rsidP="002F79AB">
            <w:pPr>
              <w:pStyle w:val="BodyText"/>
              <w:jc w:val="both"/>
              <w:rPr>
                <w:rFonts w:ascii="Arial" w:hAnsi="Arial" w:cs="Arial"/>
              </w:rPr>
            </w:pPr>
            <w:bookmarkStart w:id="439" w:name="_DV_C142"/>
            <w:r>
              <w:rPr>
                <w:rFonts w:ascii="Arial" w:hAnsi="Arial" w:cs="Arial"/>
              </w:rPr>
              <w:t>A or B are then multiplied by:</w:t>
            </w:r>
            <w:bookmarkEnd w:id="439"/>
          </w:p>
          <w:p w14:paraId="2AA1CC9D" w14:textId="77777777" w:rsidR="002F79AB" w:rsidRDefault="002F79AB" w:rsidP="002F79AB">
            <w:pPr>
              <w:pStyle w:val="BodyText"/>
              <w:jc w:val="both"/>
              <w:rPr>
                <w:rFonts w:ascii="Arial" w:hAnsi="Arial" w:cs="Arial"/>
              </w:rPr>
            </w:pPr>
            <w:bookmarkStart w:id="440" w:name="_DV_C143"/>
            <w:r>
              <w:rPr>
                <w:rFonts w:ascii="Arial" w:hAnsi="Arial" w:cs="Arial"/>
              </w:rPr>
              <w:t>the MW arrived at after deducting from the Transmission Entry Capacity for the Connection Site the Restricted MW Export Level;</w:t>
            </w:r>
            <w:bookmarkEnd w:id="440"/>
          </w:p>
        </w:tc>
      </w:tr>
      <w:tr w:rsidR="002F79AB" w14:paraId="36499F13" w14:textId="77777777" w:rsidTr="00E43116">
        <w:trPr>
          <w:gridAfter w:val="1"/>
          <w:wAfter w:w="29" w:type="dxa"/>
          <w:trHeight w:val="300"/>
        </w:trPr>
        <w:tc>
          <w:tcPr>
            <w:tcW w:w="2695" w:type="dxa"/>
          </w:tcPr>
          <w:p w14:paraId="7D927752" w14:textId="575C4CA4" w:rsidR="002F79AB" w:rsidRDefault="002F79AB" w:rsidP="002F79AB">
            <w:pPr>
              <w:spacing w:after="240"/>
              <w:rPr>
                <w:rFonts w:ascii="Arial" w:hAnsi="Arial" w:cs="Arial"/>
                <w:b/>
                <w:bCs/>
              </w:rPr>
            </w:pPr>
            <w:bookmarkStart w:id="441" w:name="_DV_C137"/>
            <w:r>
              <w:rPr>
                <w:rFonts w:ascii="Arial" w:hAnsi="Arial" w:cs="Arial"/>
                <w:b/>
                <w:bCs/>
              </w:rPr>
              <w:t>"Restricted Export Level Period"</w:t>
            </w:r>
            <w:bookmarkEnd w:id="441"/>
          </w:p>
        </w:tc>
        <w:tc>
          <w:tcPr>
            <w:tcW w:w="7625" w:type="dxa"/>
          </w:tcPr>
          <w:p w14:paraId="76F87FBE" w14:textId="77777777" w:rsidR="002F79AB" w:rsidRDefault="002F79AB" w:rsidP="002F79AB">
            <w:pPr>
              <w:spacing w:after="240"/>
              <w:rPr>
                <w:rFonts w:ascii="Arial" w:hAnsi="Arial" w:cs="Arial"/>
              </w:rPr>
            </w:pPr>
            <w:bookmarkStart w:id="442" w:name="_DV_C138"/>
            <w:r>
              <w:rPr>
                <w:rFonts w:ascii="Arial" w:hAnsi="Arial" w:cs="Arial"/>
              </w:rPr>
              <w:t>as defined in Paragraph 4.2A.4(b)(ii);</w:t>
            </w:r>
            <w:bookmarkEnd w:id="442"/>
          </w:p>
        </w:tc>
      </w:tr>
      <w:tr w:rsidR="002F79AB" w14:paraId="4F12EA54" w14:textId="77777777" w:rsidTr="00E43116">
        <w:trPr>
          <w:gridAfter w:val="1"/>
          <w:wAfter w:w="29" w:type="dxa"/>
          <w:trHeight w:val="300"/>
        </w:trPr>
        <w:tc>
          <w:tcPr>
            <w:tcW w:w="2695" w:type="dxa"/>
          </w:tcPr>
          <w:p w14:paraId="416869E7" w14:textId="627DE57F" w:rsidR="002F79AB" w:rsidRDefault="002F79AB" w:rsidP="002F79AB">
            <w:pPr>
              <w:spacing w:after="240"/>
              <w:rPr>
                <w:rFonts w:ascii="Arial" w:hAnsi="Arial" w:cs="Arial"/>
                <w:b/>
                <w:bCs/>
              </w:rPr>
            </w:pPr>
            <w:bookmarkStart w:id="443" w:name="_DV_C144"/>
            <w:r>
              <w:rPr>
                <w:rFonts w:ascii="Arial" w:hAnsi="Arial" w:cs="Arial"/>
                <w:b/>
                <w:bCs/>
              </w:rPr>
              <w:t>"Restricted MW Export Level"</w:t>
            </w:r>
            <w:bookmarkEnd w:id="443"/>
          </w:p>
        </w:tc>
        <w:tc>
          <w:tcPr>
            <w:tcW w:w="7625" w:type="dxa"/>
          </w:tcPr>
          <w:p w14:paraId="5DB3A021" w14:textId="77777777" w:rsidR="002F79AB" w:rsidRDefault="002F79AB" w:rsidP="002F79AB">
            <w:pPr>
              <w:spacing w:after="240"/>
              <w:rPr>
                <w:rFonts w:ascii="Arial" w:hAnsi="Arial" w:cs="Arial"/>
              </w:rPr>
            </w:pPr>
            <w:bookmarkStart w:id="444" w:name="_DV_C145"/>
            <w:r>
              <w:rPr>
                <w:rFonts w:ascii="Arial" w:hAnsi="Arial" w:cs="Arial"/>
              </w:rPr>
              <w:t>as defined in Paragraph 4.2A.2.1(c)(</w:t>
            </w:r>
            <w:proofErr w:type="spellStart"/>
            <w:r>
              <w:rPr>
                <w:rFonts w:ascii="Arial" w:hAnsi="Arial" w:cs="Arial"/>
              </w:rPr>
              <w:t>i</w:t>
            </w:r>
            <w:proofErr w:type="spellEnd"/>
            <w:r>
              <w:rPr>
                <w:rFonts w:ascii="Arial" w:hAnsi="Arial" w:cs="Arial"/>
              </w:rPr>
              <w:t>);</w:t>
            </w:r>
            <w:bookmarkEnd w:id="444"/>
          </w:p>
        </w:tc>
      </w:tr>
      <w:tr w:rsidR="002F79AB" w14:paraId="0B984F66" w14:textId="77777777" w:rsidTr="00E43116">
        <w:trPr>
          <w:gridAfter w:val="1"/>
          <w:wAfter w:w="29" w:type="dxa"/>
          <w:trHeight w:val="300"/>
        </w:trPr>
        <w:tc>
          <w:tcPr>
            <w:tcW w:w="2695" w:type="dxa"/>
          </w:tcPr>
          <w:p w14:paraId="23B47847" w14:textId="77777777" w:rsidR="002F79AB" w:rsidRDefault="002F79AB" w:rsidP="002F79AB">
            <w:pPr>
              <w:pStyle w:val="BodyText"/>
              <w:rPr>
                <w:rFonts w:ascii="Arial" w:hAnsi="Arial" w:cs="Arial"/>
                <w:b/>
                <w:bCs/>
                <w:color w:val="000000"/>
                <w:w w:val="0"/>
              </w:rPr>
            </w:pPr>
            <w:bookmarkStart w:id="445" w:name="_DV_C146"/>
            <w:r>
              <w:rPr>
                <w:rFonts w:ascii="Arial" w:hAnsi="Arial" w:cs="Arial"/>
                <w:b/>
                <w:bCs/>
                <w:color w:val="000000"/>
                <w:w w:val="0"/>
              </w:rPr>
              <w:t>"Restrictions on Availability"</w:t>
            </w:r>
          </w:p>
          <w:bookmarkEnd w:id="445"/>
          <w:p w14:paraId="5D76F483" w14:textId="77777777" w:rsidR="002F79AB" w:rsidRDefault="002F79AB" w:rsidP="002F79AB">
            <w:pPr>
              <w:pStyle w:val="BodyText"/>
              <w:rPr>
                <w:rFonts w:ascii="Arial" w:hAnsi="Arial" w:cs="Arial"/>
                <w:b/>
                <w:bCs/>
                <w:color w:val="000000"/>
                <w:w w:val="0"/>
              </w:rPr>
            </w:pPr>
          </w:p>
        </w:tc>
        <w:tc>
          <w:tcPr>
            <w:tcW w:w="7625" w:type="dxa"/>
          </w:tcPr>
          <w:p w14:paraId="378F32B0" w14:textId="77777777" w:rsidR="002F79AB" w:rsidRDefault="002F79AB" w:rsidP="002F79AB">
            <w:pPr>
              <w:pStyle w:val="BodyText"/>
              <w:spacing w:line="240" w:lineRule="atLeast"/>
              <w:rPr>
                <w:rFonts w:ascii="Arial" w:hAnsi="Arial" w:cs="Arial"/>
                <w:color w:val="000000"/>
                <w:w w:val="0"/>
              </w:rPr>
            </w:pPr>
            <w:bookmarkStart w:id="446"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46"/>
          </w:p>
        </w:tc>
      </w:tr>
      <w:tr w:rsidR="002F79AB" w14:paraId="5C97CB93" w14:textId="77777777" w:rsidTr="00E43116">
        <w:trPr>
          <w:gridAfter w:val="1"/>
          <w:wAfter w:w="29" w:type="dxa"/>
          <w:trHeight w:val="300"/>
        </w:trPr>
        <w:tc>
          <w:tcPr>
            <w:tcW w:w="2695" w:type="dxa"/>
          </w:tcPr>
          <w:p w14:paraId="72A64F61" w14:textId="77777777" w:rsidR="002F79AB" w:rsidRDefault="002F79AB" w:rsidP="002F79AB">
            <w:pPr>
              <w:pStyle w:val="BodyText"/>
              <w:rPr>
                <w:rFonts w:ascii="Arial" w:hAnsi="Arial" w:cs="Arial"/>
                <w:b/>
                <w:bCs/>
              </w:rPr>
            </w:pPr>
            <w:r>
              <w:rPr>
                <w:rFonts w:ascii="Arial" w:hAnsi="Arial" w:cs="Arial"/>
                <w:b/>
                <w:bCs/>
              </w:rPr>
              <w:t>"Retail Price Index"</w:t>
            </w:r>
          </w:p>
          <w:p w14:paraId="491F0F8B" w14:textId="77777777" w:rsidR="002F79AB" w:rsidRDefault="002F79AB" w:rsidP="002F79AB">
            <w:pPr>
              <w:pStyle w:val="BodyText"/>
              <w:rPr>
                <w:rFonts w:ascii="Arial" w:hAnsi="Arial" w:cs="Arial"/>
                <w:b/>
                <w:bCs/>
              </w:rPr>
            </w:pPr>
          </w:p>
          <w:p w14:paraId="7DB3FC84" w14:textId="77777777" w:rsidR="002F79AB" w:rsidRDefault="002F79AB" w:rsidP="002F79AB">
            <w:pPr>
              <w:pStyle w:val="BodyText"/>
              <w:rPr>
                <w:rFonts w:ascii="Arial" w:hAnsi="Arial" w:cs="Arial"/>
                <w:b/>
                <w:bCs/>
              </w:rPr>
            </w:pPr>
          </w:p>
          <w:p w14:paraId="69DD61BA" w14:textId="77777777" w:rsidR="002F79AB" w:rsidRDefault="002F79AB" w:rsidP="002F79AB">
            <w:pPr>
              <w:pStyle w:val="BodyText"/>
              <w:rPr>
                <w:rFonts w:ascii="Arial" w:hAnsi="Arial" w:cs="Arial"/>
                <w:b/>
                <w:bCs/>
              </w:rPr>
            </w:pPr>
          </w:p>
          <w:p w14:paraId="74C5D50D" w14:textId="77777777" w:rsidR="002F79AB" w:rsidRDefault="002F79AB" w:rsidP="002F79AB">
            <w:pPr>
              <w:pStyle w:val="BodyText"/>
              <w:rPr>
                <w:rFonts w:ascii="Arial" w:hAnsi="Arial" w:cs="Arial"/>
                <w:b/>
                <w:bCs/>
              </w:rPr>
            </w:pPr>
          </w:p>
          <w:p w14:paraId="509DF727" w14:textId="77777777" w:rsidR="002F79AB" w:rsidRDefault="002F79AB" w:rsidP="002F79AB">
            <w:pPr>
              <w:pStyle w:val="BodyText"/>
              <w:rPr>
                <w:rFonts w:ascii="Arial" w:hAnsi="Arial" w:cs="Arial"/>
                <w:b/>
                <w:bCs/>
              </w:rPr>
            </w:pPr>
          </w:p>
          <w:p w14:paraId="6E323A0A" w14:textId="77777777" w:rsidR="002F79AB" w:rsidRDefault="002F79AB" w:rsidP="002F79AB">
            <w:pPr>
              <w:pStyle w:val="BodyText"/>
              <w:rPr>
                <w:rFonts w:ascii="Arial" w:hAnsi="Arial" w:cs="Arial"/>
                <w:b/>
                <w:bCs/>
              </w:rPr>
            </w:pPr>
          </w:p>
          <w:p w14:paraId="74450AAA" w14:textId="77777777" w:rsidR="002F79AB" w:rsidRDefault="002F79AB" w:rsidP="002F79AB">
            <w:pPr>
              <w:pStyle w:val="BodyText"/>
              <w:rPr>
                <w:rFonts w:ascii="Arial" w:hAnsi="Arial" w:cs="Arial"/>
                <w:b/>
                <w:bCs/>
              </w:rPr>
            </w:pPr>
          </w:p>
          <w:p w14:paraId="658AABC4" w14:textId="77777777" w:rsidR="002F79AB" w:rsidRDefault="002F79AB" w:rsidP="002F79AB">
            <w:pPr>
              <w:pStyle w:val="BodyText"/>
              <w:rPr>
                <w:rFonts w:ascii="Arial" w:hAnsi="Arial" w:cs="Arial"/>
                <w:b/>
                <w:bCs/>
              </w:rPr>
            </w:pPr>
          </w:p>
          <w:p w14:paraId="709AE5E5" w14:textId="77777777" w:rsidR="002F79AB" w:rsidRDefault="002F79AB" w:rsidP="002F79AB">
            <w:pPr>
              <w:pStyle w:val="BodyText"/>
              <w:rPr>
                <w:rFonts w:ascii="Arial" w:hAnsi="Arial" w:cs="Arial"/>
                <w:b/>
                <w:bCs/>
              </w:rPr>
            </w:pPr>
          </w:p>
          <w:p w14:paraId="5B520178" w14:textId="77777777" w:rsidR="002F79AB" w:rsidRDefault="002F79AB" w:rsidP="002F79AB">
            <w:pPr>
              <w:pStyle w:val="BodyText"/>
              <w:rPr>
                <w:rFonts w:ascii="Arial" w:hAnsi="Arial" w:cs="Arial"/>
                <w:b/>
                <w:bCs/>
              </w:rPr>
            </w:pPr>
          </w:p>
          <w:p w14:paraId="6D2ABE24" w14:textId="545F1932" w:rsidR="002F79AB" w:rsidRDefault="002F79AB" w:rsidP="002F79AB">
            <w:pPr>
              <w:pStyle w:val="BodyText"/>
              <w:rPr>
                <w:rFonts w:ascii="Arial" w:hAnsi="Arial" w:cs="Arial"/>
                <w:b/>
                <w:bCs/>
              </w:rPr>
            </w:pPr>
          </w:p>
        </w:tc>
        <w:tc>
          <w:tcPr>
            <w:tcW w:w="7625" w:type="dxa"/>
          </w:tcPr>
          <w:p w14:paraId="1BCD4CDD" w14:textId="77777777" w:rsidR="002F79AB" w:rsidRDefault="002F79AB" w:rsidP="002F79AB">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2F79AB" w:rsidRDefault="002F79AB" w:rsidP="002F79AB">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2F79AB" w:rsidRPr="00DD6DD0" w:rsidRDefault="002F79AB" w:rsidP="002F79AB">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2F79AB" w14:paraId="7BF28678" w14:textId="77777777" w:rsidTr="00E43116">
        <w:trPr>
          <w:gridAfter w:val="1"/>
          <w:wAfter w:w="29" w:type="dxa"/>
          <w:trHeight w:val="300"/>
        </w:trPr>
        <w:tc>
          <w:tcPr>
            <w:tcW w:w="2695" w:type="dxa"/>
          </w:tcPr>
          <w:p w14:paraId="46699CDF" w14:textId="77777777" w:rsidR="002F79AB" w:rsidRDefault="002F79AB" w:rsidP="002F79AB">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2F79AB" w:rsidRDefault="002F79AB" w:rsidP="002F79AB">
            <w:pPr>
              <w:pStyle w:val="BodyText"/>
              <w:ind w:left="1" w:hanging="1"/>
              <w:jc w:val="both"/>
              <w:rPr>
                <w:rFonts w:ascii="Arial" w:hAnsi="Arial" w:cs="Arial"/>
                <w:b/>
              </w:rPr>
            </w:pPr>
            <w:r>
              <w:rPr>
                <w:rFonts w:ascii="Arial" w:hAnsi="Arial" w:cs="Arial"/>
              </w:rPr>
              <w:t>the value calculated in accordance with Appendix 2 paragraph 5</w:t>
            </w:r>
            <w:bookmarkStart w:id="447" w:name="_BPDCD_147"/>
            <w:r w:rsidRPr="0019675B">
              <w:rPr>
                <w:rFonts w:ascii="Arial" w:hAnsi="Arial" w:cs="Arial"/>
              </w:rPr>
              <w:t>;</w:t>
            </w:r>
            <w:bookmarkEnd w:id="447"/>
          </w:p>
        </w:tc>
      </w:tr>
      <w:tr w:rsidR="002F79AB" w14:paraId="0CFFF37D" w14:textId="77777777" w:rsidTr="00E43116">
        <w:trPr>
          <w:gridAfter w:val="1"/>
          <w:wAfter w:w="29" w:type="dxa"/>
          <w:trHeight w:val="300"/>
        </w:trPr>
        <w:tc>
          <w:tcPr>
            <w:tcW w:w="2695" w:type="dxa"/>
          </w:tcPr>
          <w:p w14:paraId="221DB3B0" w14:textId="77777777" w:rsidR="002F79AB" w:rsidRDefault="002F79AB" w:rsidP="002F79AB">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2F79AB" w:rsidRDefault="002F79AB" w:rsidP="002F79AB">
            <w:pPr>
              <w:pStyle w:val="BodyText"/>
              <w:jc w:val="both"/>
              <w:rPr>
                <w:rFonts w:ascii="Arial" w:hAnsi="Arial" w:cs="Arial"/>
              </w:rPr>
            </w:pPr>
            <w:r>
              <w:rPr>
                <w:rFonts w:ascii="Arial" w:hAnsi="Arial" w:cs="Arial"/>
              </w:rPr>
              <w:t>the value calculated in accordance with Appendix 2 paragraph 8</w:t>
            </w:r>
            <w:bookmarkStart w:id="448" w:name="_BPDCD_148"/>
            <w:r w:rsidRPr="0019675B">
              <w:rPr>
                <w:rFonts w:ascii="Arial" w:hAnsi="Arial" w:cs="Arial"/>
              </w:rPr>
              <w:t>;</w:t>
            </w:r>
            <w:bookmarkEnd w:id="448"/>
          </w:p>
        </w:tc>
      </w:tr>
      <w:tr w:rsidR="002F79AB" w14:paraId="4B874DE2" w14:textId="77777777" w:rsidTr="00E43116">
        <w:trPr>
          <w:gridAfter w:val="1"/>
          <w:wAfter w:w="29" w:type="dxa"/>
          <w:trHeight w:val="300"/>
        </w:trPr>
        <w:tc>
          <w:tcPr>
            <w:tcW w:w="2695" w:type="dxa"/>
          </w:tcPr>
          <w:p w14:paraId="522CB13D" w14:textId="77777777" w:rsidR="002F79AB" w:rsidRDefault="002F79AB" w:rsidP="002F79AB">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2F79AB" w:rsidRDefault="002F79AB" w:rsidP="002F79AB">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2F79AB" w14:paraId="00D8D7F6" w14:textId="77777777" w:rsidTr="00E43116">
        <w:trPr>
          <w:gridAfter w:val="1"/>
          <w:wAfter w:w="29" w:type="dxa"/>
          <w:trHeight w:val="300"/>
        </w:trPr>
        <w:tc>
          <w:tcPr>
            <w:tcW w:w="2695" w:type="dxa"/>
          </w:tcPr>
          <w:p w14:paraId="20C3B477" w14:textId="77777777" w:rsidR="002F79AB" w:rsidRDefault="002F79AB" w:rsidP="002F79AB">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2F79AB" w:rsidRDefault="002F79AB" w:rsidP="002F79AB">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2F79AB" w14:paraId="280C1439" w14:textId="77777777" w:rsidTr="00E43116">
        <w:trPr>
          <w:gridAfter w:val="1"/>
          <w:wAfter w:w="29" w:type="dxa"/>
          <w:trHeight w:val="300"/>
        </w:trPr>
        <w:tc>
          <w:tcPr>
            <w:tcW w:w="2695" w:type="dxa"/>
          </w:tcPr>
          <w:p w14:paraId="19E1B1D7" w14:textId="77777777" w:rsidR="002F79AB" w:rsidRDefault="002F79AB" w:rsidP="002F79AB">
            <w:pPr>
              <w:pStyle w:val="BodyText"/>
              <w:rPr>
                <w:rFonts w:ascii="Arial" w:hAnsi="Arial" w:cs="Arial"/>
                <w:b/>
                <w:bCs/>
              </w:rPr>
            </w:pPr>
            <w:r>
              <w:rPr>
                <w:rFonts w:ascii="Arial" w:hAnsi="Arial" w:cs="Arial"/>
                <w:b/>
                <w:bCs/>
              </w:rPr>
              <w:t>"Safety Rules"</w:t>
            </w:r>
          </w:p>
        </w:tc>
        <w:tc>
          <w:tcPr>
            <w:tcW w:w="7625" w:type="dxa"/>
          </w:tcPr>
          <w:p w14:paraId="027044CD" w14:textId="77777777" w:rsidR="002F79AB" w:rsidRDefault="002F79AB" w:rsidP="002F79AB">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2F79AB" w14:paraId="0FF423F3" w14:textId="77777777" w:rsidTr="00E43116">
        <w:trPr>
          <w:gridAfter w:val="1"/>
          <w:wAfter w:w="29" w:type="dxa"/>
          <w:trHeight w:val="300"/>
        </w:trPr>
        <w:tc>
          <w:tcPr>
            <w:tcW w:w="2695" w:type="dxa"/>
          </w:tcPr>
          <w:p w14:paraId="7270A330" w14:textId="77777777" w:rsidR="002F79AB" w:rsidRDefault="002F79AB" w:rsidP="002F79AB">
            <w:pPr>
              <w:pStyle w:val="BodyText"/>
              <w:rPr>
                <w:rFonts w:ascii="Arial" w:hAnsi="Arial" w:cs="Arial"/>
                <w:b/>
                <w:bCs/>
              </w:rPr>
            </w:pPr>
            <w:r>
              <w:rPr>
                <w:rFonts w:ascii="Arial" w:hAnsi="Arial" w:cs="Arial"/>
                <w:b/>
                <w:bCs/>
              </w:rPr>
              <w:t>"Second Offer"</w:t>
            </w:r>
          </w:p>
        </w:tc>
        <w:tc>
          <w:tcPr>
            <w:tcW w:w="7625" w:type="dxa"/>
          </w:tcPr>
          <w:p w14:paraId="663164C7" w14:textId="77777777" w:rsidR="002F79AB" w:rsidRDefault="002F79AB" w:rsidP="002F79AB">
            <w:pPr>
              <w:pStyle w:val="BodyText"/>
              <w:jc w:val="both"/>
              <w:rPr>
                <w:rFonts w:ascii="Arial" w:hAnsi="Arial" w:cs="Arial"/>
                <w:i/>
              </w:rPr>
            </w:pPr>
            <w:r>
              <w:rPr>
                <w:rFonts w:ascii="Arial" w:hAnsi="Arial" w:cs="Arial"/>
              </w:rPr>
              <w:t>as defined in Paragraph 6.10.4;</w:t>
            </w:r>
          </w:p>
        </w:tc>
      </w:tr>
      <w:tr w:rsidR="002F79AB" w14:paraId="228F8D30" w14:textId="77777777" w:rsidTr="00E43116">
        <w:trPr>
          <w:gridAfter w:val="1"/>
          <w:wAfter w:w="29" w:type="dxa"/>
          <w:trHeight w:val="300"/>
        </w:trPr>
        <w:tc>
          <w:tcPr>
            <w:tcW w:w="2695" w:type="dxa"/>
          </w:tcPr>
          <w:p w14:paraId="2413EC35" w14:textId="77777777" w:rsidR="002F79AB" w:rsidRDefault="002F79AB" w:rsidP="002F79AB">
            <w:pPr>
              <w:pStyle w:val="BodyText"/>
              <w:rPr>
                <w:rFonts w:ascii="Arial" w:hAnsi="Arial" w:cs="Arial"/>
                <w:b/>
                <w:bCs/>
              </w:rPr>
            </w:pPr>
            <w:r>
              <w:rPr>
                <w:rFonts w:ascii="Arial" w:hAnsi="Arial" w:cs="Arial"/>
                <w:b/>
                <w:bCs/>
              </w:rPr>
              <w:t>“Secondary BM Unit”</w:t>
            </w:r>
          </w:p>
        </w:tc>
        <w:tc>
          <w:tcPr>
            <w:tcW w:w="7625" w:type="dxa"/>
          </w:tcPr>
          <w:p w14:paraId="2B59794F" w14:textId="77777777" w:rsidR="002F79AB" w:rsidRDefault="002F79AB" w:rsidP="002F79AB">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2F79AB" w14:paraId="752B7565" w14:textId="77777777" w:rsidTr="00E43116">
        <w:trPr>
          <w:gridAfter w:val="1"/>
          <w:wAfter w:w="29" w:type="dxa"/>
          <w:trHeight w:val="300"/>
        </w:trPr>
        <w:tc>
          <w:tcPr>
            <w:tcW w:w="2695" w:type="dxa"/>
          </w:tcPr>
          <w:p w14:paraId="78283AD5" w14:textId="77777777" w:rsidR="002F79AB" w:rsidRDefault="002F79AB" w:rsidP="002F79AB">
            <w:pPr>
              <w:pStyle w:val="BodyText"/>
              <w:rPr>
                <w:rFonts w:ascii="Arial" w:hAnsi="Arial" w:cs="Arial"/>
                <w:b/>
                <w:bCs/>
              </w:rPr>
            </w:pPr>
            <w:r>
              <w:rPr>
                <w:rFonts w:ascii="Arial" w:hAnsi="Arial" w:cs="Arial"/>
                <w:b/>
                <w:bCs/>
              </w:rPr>
              <w:t>"Secondary Response"</w:t>
            </w:r>
          </w:p>
        </w:tc>
        <w:tc>
          <w:tcPr>
            <w:tcW w:w="7625" w:type="dxa"/>
          </w:tcPr>
          <w:p w14:paraId="3A65F9C3"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2F79AB" w14:paraId="79BA2043" w14:textId="77777777" w:rsidTr="00E43116">
        <w:trPr>
          <w:gridAfter w:val="1"/>
          <w:wAfter w:w="29" w:type="dxa"/>
          <w:trHeight w:val="300"/>
        </w:trPr>
        <w:tc>
          <w:tcPr>
            <w:tcW w:w="2695" w:type="dxa"/>
          </w:tcPr>
          <w:p w14:paraId="1F438F71" w14:textId="77777777" w:rsidR="002F79AB" w:rsidRDefault="002F79AB" w:rsidP="002F79AB">
            <w:pPr>
              <w:pStyle w:val="BodyText"/>
              <w:rPr>
                <w:rFonts w:ascii="Arial" w:hAnsi="Arial" w:cs="Arial"/>
                <w:b/>
                <w:bCs/>
              </w:rPr>
            </w:pPr>
            <w:r>
              <w:rPr>
                <w:rFonts w:ascii="Arial" w:hAnsi="Arial" w:cs="Arial"/>
                <w:b/>
                <w:bCs/>
              </w:rPr>
              <w:t>"Secretary of State"</w:t>
            </w:r>
          </w:p>
        </w:tc>
        <w:tc>
          <w:tcPr>
            <w:tcW w:w="7625" w:type="dxa"/>
          </w:tcPr>
          <w:p w14:paraId="7DE29D51" w14:textId="77777777" w:rsidR="002F79AB" w:rsidRDefault="002F79AB" w:rsidP="002F79AB">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2F79AB" w14:paraId="3AC0E504" w14:textId="77777777" w:rsidTr="00E43116">
        <w:trPr>
          <w:gridAfter w:val="1"/>
          <w:wAfter w:w="29" w:type="dxa"/>
          <w:trHeight w:val="300"/>
        </w:trPr>
        <w:tc>
          <w:tcPr>
            <w:tcW w:w="2695" w:type="dxa"/>
          </w:tcPr>
          <w:p w14:paraId="7474A3A5" w14:textId="77777777" w:rsidR="002F79AB" w:rsidRDefault="002F79AB" w:rsidP="002F79AB">
            <w:pPr>
              <w:pStyle w:val="BodyText"/>
              <w:rPr>
                <w:rFonts w:ascii="Arial" w:hAnsi="Arial" w:cs="Arial"/>
                <w:b/>
                <w:bCs/>
              </w:rPr>
            </w:pPr>
            <w:r>
              <w:rPr>
                <w:rFonts w:ascii="Arial" w:hAnsi="Arial" w:cs="Arial"/>
                <w:b/>
                <w:bCs/>
              </w:rPr>
              <w:t>"Secured Amount Statement"</w:t>
            </w:r>
          </w:p>
        </w:tc>
        <w:tc>
          <w:tcPr>
            <w:tcW w:w="7625" w:type="dxa"/>
          </w:tcPr>
          <w:p w14:paraId="39B6F424" w14:textId="77777777" w:rsidR="002F79AB" w:rsidRDefault="002F79AB" w:rsidP="002F79AB">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2F79AB" w14:paraId="154307DF" w14:textId="77777777" w:rsidTr="00E43116">
        <w:trPr>
          <w:gridAfter w:val="1"/>
          <w:wAfter w:w="29" w:type="dxa"/>
          <w:trHeight w:val="300"/>
        </w:trPr>
        <w:tc>
          <w:tcPr>
            <w:tcW w:w="2695" w:type="dxa"/>
          </w:tcPr>
          <w:p w14:paraId="151E9F6D" w14:textId="77777777" w:rsidR="002F79AB" w:rsidRDefault="002F79AB" w:rsidP="002F79AB">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2F79AB" w:rsidRDefault="002F79AB" w:rsidP="002F79AB">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2F79AB" w14:paraId="3F642585" w14:textId="77777777" w:rsidTr="00E43116">
        <w:trPr>
          <w:gridAfter w:val="1"/>
          <w:wAfter w:w="29" w:type="dxa"/>
          <w:trHeight w:val="300"/>
        </w:trPr>
        <w:tc>
          <w:tcPr>
            <w:tcW w:w="2695" w:type="dxa"/>
          </w:tcPr>
          <w:p w14:paraId="4791ABE3" w14:textId="77777777" w:rsidR="002F79AB" w:rsidRDefault="002F79AB" w:rsidP="002F79AB">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2F79AB" w:rsidRDefault="002F79AB" w:rsidP="002F79AB">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2F79AB" w14:paraId="146C06BD" w14:textId="77777777" w:rsidTr="00E43116">
        <w:trPr>
          <w:gridAfter w:val="1"/>
          <w:wAfter w:w="29" w:type="dxa"/>
          <w:trHeight w:val="300"/>
        </w:trPr>
        <w:tc>
          <w:tcPr>
            <w:tcW w:w="2695" w:type="dxa"/>
          </w:tcPr>
          <w:p w14:paraId="00003989" w14:textId="77777777" w:rsidR="002F79AB" w:rsidRDefault="002F79AB" w:rsidP="002F79AB">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2F79AB" w14:paraId="3555A973" w14:textId="77777777" w:rsidTr="00E43116">
        <w:trPr>
          <w:gridAfter w:val="1"/>
          <w:wAfter w:w="29" w:type="dxa"/>
          <w:trHeight w:val="300"/>
        </w:trPr>
        <w:tc>
          <w:tcPr>
            <w:tcW w:w="2695" w:type="dxa"/>
          </w:tcPr>
          <w:p w14:paraId="0F4B382F" w14:textId="77777777" w:rsidR="002F79AB" w:rsidRDefault="002F79AB" w:rsidP="002F79AB">
            <w:pPr>
              <w:pStyle w:val="BodyText"/>
              <w:rPr>
                <w:rFonts w:ascii="Arial" w:hAnsi="Arial" w:cs="Arial"/>
                <w:b/>
                <w:bCs/>
              </w:rPr>
            </w:pPr>
            <w:r>
              <w:rPr>
                <w:rFonts w:ascii="Arial" w:hAnsi="Arial" w:cs="Arial"/>
                <w:b/>
                <w:bCs/>
              </w:rPr>
              <w:t>"Security Amount"</w:t>
            </w:r>
          </w:p>
        </w:tc>
        <w:tc>
          <w:tcPr>
            <w:tcW w:w="7625" w:type="dxa"/>
          </w:tcPr>
          <w:p w14:paraId="53B72D67" w14:textId="77777777" w:rsidR="002F79AB" w:rsidRDefault="002F79AB" w:rsidP="002F79AB">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w:t>
            </w:r>
            <w:proofErr w:type="spellStart"/>
            <w:r>
              <w:rPr>
                <w:rFonts w:ascii="Arial" w:hAnsi="Arial" w:cs="Arial"/>
              </w:rPr>
              <w:t>i</w:t>
            </w:r>
            <w:proofErr w:type="spellEnd"/>
            <w:r>
              <w:rPr>
                <w:rFonts w:ascii="Arial" w:hAnsi="Arial" w:cs="Arial"/>
              </w:rPr>
              <w:t>) payments already made thereunder and (ii) claims made thereunder but not yet paid;</w:t>
            </w:r>
          </w:p>
        </w:tc>
      </w:tr>
      <w:tr w:rsidR="002F79AB" w14:paraId="58A10A5B" w14:textId="77777777" w:rsidTr="00E43116">
        <w:trPr>
          <w:gridAfter w:val="1"/>
          <w:wAfter w:w="29" w:type="dxa"/>
          <w:trHeight w:val="300"/>
        </w:trPr>
        <w:tc>
          <w:tcPr>
            <w:tcW w:w="2695" w:type="dxa"/>
          </w:tcPr>
          <w:p w14:paraId="3252833C" w14:textId="77777777" w:rsidR="002F79AB" w:rsidRDefault="002F79AB" w:rsidP="002F79AB">
            <w:pPr>
              <w:pStyle w:val="BodyText"/>
              <w:rPr>
                <w:rFonts w:ascii="Arial" w:hAnsi="Arial" w:cs="Arial"/>
                <w:b/>
                <w:bCs/>
              </w:rPr>
            </w:pPr>
            <w:r>
              <w:rPr>
                <w:rFonts w:ascii="Arial" w:hAnsi="Arial" w:cs="Arial"/>
                <w:b/>
                <w:bCs/>
              </w:rPr>
              <w:t>"Security Cover"</w:t>
            </w:r>
          </w:p>
        </w:tc>
        <w:tc>
          <w:tcPr>
            <w:tcW w:w="7625" w:type="dxa"/>
          </w:tcPr>
          <w:p w14:paraId="22816233" w14:textId="77777777" w:rsidR="002F79AB" w:rsidRDefault="002F79AB" w:rsidP="002F79AB">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2F79AB" w14:paraId="7FE9B36F" w14:textId="77777777" w:rsidTr="00E43116">
        <w:trPr>
          <w:gridAfter w:val="1"/>
          <w:wAfter w:w="29" w:type="dxa"/>
          <w:trHeight w:val="300"/>
        </w:trPr>
        <w:tc>
          <w:tcPr>
            <w:tcW w:w="2695" w:type="dxa"/>
          </w:tcPr>
          <w:p w14:paraId="35171801" w14:textId="77777777" w:rsidR="002F79AB" w:rsidRDefault="002F79AB" w:rsidP="002F79AB">
            <w:pPr>
              <w:pStyle w:val="BodyText"/>
              <w:rPr>
                <w:rFonts w:ascii="Arial" w:hAnsi="Arial" w:cs="Arial"/>
                <w:b/>
                <w:bCs/>
              </w:rPr>
            </w:pPr>
            <w:r>
              <w:rPr>
                <w:rFonts w:ascii="Arial" w:hAnsi="Arial" w:cs="Arial"/>
                <w:b/>
                <w:bCs/>
              </w:rPr>
              <w:t>"Security Period"</w:t>
            </w:r>
          </w:p>
        </w:tc>
        <w:tc>
          <w:tcPr>
            <w:tcW w:w="7625" w:type="dxa"/>
          </w:tcPr>
          <w:p w14:paraId="5200BB20" w14:textId="77777777" w:rsidR="002F79AB" w:rsidRPr="0000119F" w:rsidRDefault="002F79AB" w:rsidP="002F79AB">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2F79AB" w:rsidRDefault="002F79AB" w:rsidP="002F79AB">
            <w:pPr>
              <w:pStyle w:val="BodyText"/>
              <w:jc w:val="both"/>
              <w:rPr>
                <w:rFonts w:ascii="Arial" w:hAnsi="Arial" w:cs="Arial"/>
              </w:rPr>
            </w:pPr>
          </w:p>
        </w:tc>
      </w:tr>
      <w:tr w:rsidR="002F79AB" w14:paraId="3FF66A74" w14:textId="77777777" w:rsidTr="00E43116">
        <w:trPr>
          <w:gridAfter w:val="1"/>
          <w:wAfter w:w="29" w:type="dxa"/>
          <w:trHeight w:val="300"/>
        </w:trPr>
        <w:tc>
          <w:tcPr>
            <w:tcW w:w="2695" w:type="dxa"/>
          </w:tcPr>
          <w:p w14:paraId="4395AC86" w14:textId="77777777" w:rsidR="002F79AB" w:rsidRDefault="002F79AB" w:rsidP="002F79AB">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2F79AB" w:rsidRDefault="002F79AB" w:rsidP="002F79AB">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2F79AB" w14:paraId="2B87E597" w14:textId="77777777" w:rsidTr="00E43116">
        <w:trPr>
          <w:gridAfter w:val="1"/>
          <w:wAfter w:w="29" w:type="dxa"/>
          <w:trHeight w:val="300"/>
        </w:trPr>
        <w:tc>
          <w:tcPr>
            <w:tcW w:w="2695" w:type="dxa"/>
          </w:tcPr>
          <w:p w14:paraId="6B5EA866" w14:textId="686856A2" w:rsidR="002F79AB" w:rsidRDefault="002F79AB" w:rsidP="002F79AB">
            <w:pPr>
              <w:pStyle w:val="BodyText"/>
              <w:rPr>
                <w:rFonts w:ascii="Arial" w:hAnsi="Arial" w:cs="Arial"/>
                <w:b/>
                <w:bCs/>
                <w:color w:val="000000"/>
                <w:w w:val="0"/>
              </w:rPr>
            </w:pPr>
            <w:bookmarkStart w:id="449" w:name="_DV_C148"/>
            <w:r>
              <w:rPr>
                <w:rFonts w:ascii="Arial" w:hAnsi="Arial" w:cs="Arial"/>
                <w:b/>
                <w:bCs/>
              </w:rPr>
              <w:t>"Security Requirement"</w:t>
            </w:r>
            <w:bookmarkEnd w:id="449"/>
          </w:p>
        </w:tc>
        <w:tc>
          <w:tcPr>
            <w:tcW w:w="7625" w:type="dxa"/>
          </w:tcPr>
          <w:p w14:paraId="296F3D1A" w14:textId="77777777" w:rsidR="002F79AB" w:rsidRDefault="002F79AB" w:rsidP="002F79AB">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50" w:name="_BPDCD_150"/>
            <w:r w:rsidRPr="0019675B">
              <w:rPr>
                <w:rFonts w:ascii="Arial Bold" w:hAnsi="Arial Bold" w:cs="Arial"/>
                <w:b/>
                <w:bCs/>
              </w:rPr>
              <w:t>The Company</w:t>
            </w:r>
            <w:r w:rsidRPr="0019675B">
              <w:rPr>
                <w:rFonts w:ascii="Arial Bold" w:hAnsi="Arial Bold" w:cs="Arial"/>
              </w:rPr>
              <w:t xml:space="preserve"> </w:t>
            </w:r>
            <w:bookmarkEnd w:id="450"/>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2F79AB" w14:paraId="46BD85BA" w14:textId="77777777" w:rsidTr="00E43116">
        <w:trPr>
          <w:gridAfter w:val="1"/>
          <w:wAfter w:w="29" w:type="dxa"/>
          <w:trHeight w:val="300"/>
        </w:trPr>
        <w:tc>
          <w:tcPr>
            <w:tcW w:w="2695" w:type="dxa"/>
          </w:tcPr>
          <w:p w14:paraId="177F8EDA" w14:textId="77777777" w:rsidR="002F79AB" w:rsidRDefault="002F79AB" w:rsidP="002F79AB">
            <w:pPr>
              <w:pStyle w:val="BodyText"/>
              <w:rPr>
                <w:rFonts w:ascii="Arial" w:hAnsi="Arial" w:cs="Arial"/>
                <w:b/>
                <w:bCs/>
              </w:rPr>
            </w:pPr>
            <w:r>
              <w:rPr>
                <w:rFonts w:ascii="Arial" w:hAnsi="Arial" w:cs="Arial"/>
                <w:b/>
                <w:bCs/>
              </w:rPr>
              <w:t>“Security Standard”</w:t>
            </w:r>
          </w:p>
        </w:tc>
        <w:tc>
          <w:tcPr>
            <w:tcW w:w="7625" w:type="dxa"/>
          </w:tcPr>
          <w:p w14:paraId="1397EF21"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2F79AB" w14:paraId="7874148D" w14:textId="77777777" w:rsidTr="00E43116">
        <w:trPr>
          <w:gridAfter w:val="1"/>
          <w:wAfter w:w="29" w:type="dxa"/>
          <w:trHeight w:val="300"/>
        </w:trPr>
        <w:tc>
          <w:tcPr>
            <w:tcW w:w="2695" w:type="dxa"/>
          </w:tcPr>
          <w:p w14:paraId="6FC00802" w14:textId="77777777" w:rsidR="002F79AB" w:rsidRDefault="002F79AB" w:rsidP="002F79AB">
            <w:pPr>
              <w:pStyle w:val="BodyText"/>
              <w:rPr>
                <w:rFonts w:ascii="Arial" w:hAnsi="Arial" w:cs="Arial"/>
                <w:b/>
                <w:bCs/>
              </w:rPr>
            </w:pPr>
            <w:r>
              <w:rPr>
                <w:rFonts w:ascii="Arial" w:hAnsi="Arial" w:cs="Arial"/>
                <w:b/>
                <w:bCs/>
              </w:rPr>
              <w:t>“Self-Governance Criteria”</w:t>
            </w:r>
          </w:p>
        </w:tc>
        <w:tc>
          <w:tcPr>
            <w:tcW w:w="7625" w:type="dxa"/>
          </w:tcPr>
          <w:p w14:paraId="350033F5"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2F79AB" w:rsidRDefault="002F79AB" w:rsidP="002F79AB">
            <w:pPr>
              <w:pStyle w:val="BodyText"/>
              <w:jc w:val="both"/>
              <w:rPr>
                <w:rFonts w:ascii="Arial" w:hAnsi="Arial" w:cs="Arial"/>
              </w:rPr>
            </w:pPr>
            <w:r>
              <w:rPr>
                <w:rFonts w:ascii="Arial" w:hAnsi="Arial" w:cs="Arial"/>
              </w:rPr>
              <w:t>(a) is unlikely to have a material effect on:</w:t>
            </w:r>
          </w:p>
          <w:p w14:paraId="241630E8" w14:textId="77777777" w:rsidR="002F79AB" w:rsidRDefault="002F79AB" w:rsidP="002F79AB">
            <w:pPr>
              <w:pStyle w:val="BodyText"/>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existing or future electricity consumers; and</w:t>
            </w:r>
          </w:p>
          <w:p w14:paraId="025EF566" w14:textId="77777777" w:rsidR="002F79AB" w:rsidRDefault="002F79AB" w:rsidP="002F79AB">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2F79AB" w:rsidRDefault="002F79AB" w:rsidP="002F79AB">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2F79AB" w:rsidRDefault="002F79AB" w:rsidP="002F79AB">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2F79AB" w:rsidRDefault="002F79AB" w:rsidP="002F79AB">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2F79AB" w:rsidRDefault="002F79AB" w:rsidP="002F79AB">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2F79AB" w:rsidRPr="00042B66" w:rsidRDefault="002F79AB" w:rsidP="002F79AB">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2F79AB" w14:paraId="149CC26D" w14:textId="77777777" w:rsidTr="00E43116">
        <w:trPr>
          <w:gridAfter w:val="1"/>
          <w:wAfter w:w="29" w:type="dxa"/>
          <w:trHeight w:val="300"/>
        </w:trPr>
        <w:tc>
          <w:tcPr>
            <w:tcW w:w="2695" w:type="dxa"/>
          </w:tcPr>
          <w:p w14:paraId="18455B9D" w14:textId="77777777" w:rsidR="002F79AB" w:rsidRDefault="002F79AB" w:rsidP="002F79AB">
            <w:pPr>
              <w:pStyle w:val="BodyText"/>
              <w:rPr>
                <w:rFonts w:ascii="Arial" w:hAnsi="Arial" w:cs="Arial"/>
                <w:b/>
                <w:bCs/>
              </w:rPr>
            </w:pPr>
            <w:r>
              <w:rPr>
                <w:rFonts w:ascii="Arial" w:hAnsi="Arial" w:cs="Arial"/>
                <w:b/>
                <w:bCs/>
              </w:rPr>
              <w:t>“Self-Governance Statement”</w:t>
            </w:r>
          </w:p>
        </w:tc>
        <w:tc>
          <w:tcPr>
            <w:tcW w:w="7625" w:type="dxa"/>
          </w:tcPr>
          <w:p w14:paraId="37D84936" w14:textId="77777777" w:rsidR="002F79AB" w:rsidRDefault="002F79AB" w:rsidP="002F79AB">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2F79AB" w:rsidRDefault="002F79AB" w:rsidP="002F79AB">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2F79AB" w:rsidRDefault="002F79AB" w:rsidP="002F79AB">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2F79AB" w14:paraId="07B4F5A1" w14:textId="77777777" w:rsidTr="00E43116">
        <w:trPr>
          <w:gridAfter w:val="1"/>
          <w:wAfter w:w="29" w:type="dxa"/>
          <w:trHeight w:val="300"/>
        </w:trPr>
        <w:tc>
          <w:tcPr>
            <w:tcW w:w="2695" w:type="dxa"/>
          </w:tcPr>
          <w:p w14:paraId="5CDB8A0A" w14:textId="77777777" w:rsidR="002F79AB" w:rsidRDefault="002F79AB" w:rsidP="002F79AB">
            <w:pPr>
              <w:pStyle w:val="BodyText"/>
              <w:rPr>
                <w:rFonts w:ascii="Arial" w:hAnsi="Arial" w:cs="Arial"/>
                <w:b/>
                <w:bCs/>
              </w:rPr>
            </w:pPr>
            <w:r>
              <w:rPr>
                <w:rFonts w:ascii="Arial" w:hAnsi="Arial" w:cs="Arial"/>
                <w:b/>
                <w:bCs/>
              </w:rPr>
              <w:t>"Separate Business"</w:t>
            </w:r>
          </w:p>
        </w:tc>
        <w:tc>
          <w:tcPr>
            <w:tcW w:w="7625" w:type="dxa"/>
          </w:tcPr>
          <w:p w14:paraId="6D4B958B"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2F79AB" w14:paraId="1C7363AD" w14:textId="77777777" w:rsidTr="00E43116">
        <w:trPr>
          <w:gridAfter w:val="1"/>
          <w:wAfter w:w="29" w:type="dxa"/>
          <w:trHeight w:val="300"/>
        </w:trPr>
        <w:tc>
          <w:tcPr>
            <w:tcW w:w="2695" w:type="dxa"/>
          </w:tcPr>
          <w:p w14:paraId="443FC5FA" w14:textId="77777777" w:rsidR="002F79AB" w:rsidRDefault="002F79AB" w:rsidP="002F79AB">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53D73C62" w14:textId="77777777" w:rsidTr="00E43116">
        <w:trPr>
          <w:gridAfter w:val="1"/>
          <w:wAfter w:w="29" w:type="dxa"/>
          <w:trHeight w:val="300"/>
        </w:trPr>
        <w:tc>
          <w:tcPr>
            <w:tcW w:w="2695" w:type="dxa"/>
          </w:tcPr>
          <w:p w14:paraId="11C3B3E0" w14:textId="77777777" w:rsidR="002F79AB" w:rsidRDefault="002F79AB" w:rsidP="002F79AB">
            <w:pPr>
              <w:pStyle w:val="BodyText"/>
              <w:rPr>
                <w:rFonts w:ascii="Arial" w:hAnsi="Arial" w:cs="Arial"/>
                <w:b/>
                <w:bCs/>
              </w:rPr>
            </w:pPr>
            <w:r>
              <w:rPr>
                <w:rFonts w:ascii="Arial" w:hAnsi="Arial" w:cs="Arial"/>
                <w:b/>
                <w:bCs/>
              </w:rPr>
              <w:t>"Settlement Day"</w:t>
            </w:r>
          </w:p>
        </w:tc>
        <w:tc>
          <w:tcPr>
            <w:tcW w:w="7625" w:type="dxa"/>
          </w:tcPr>
          <w:p w14:paraId="1BD84B8E"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02B9434" w14:textId="77777777" w:rsidTr="00E43116">
        <w:trPr>
          <w:gridAfter w:val="1"/>
          <w:wAfter w:w="29" w:type="dxa"/>
          <w:trHeight w:val="300"/>
        </w:trPr>
        <w:tc>
          <w:tcPr>
            <w:tcW w:w="2695" w:type="dxa"/>
          </w:tcPr>
          <w:p w14:paraId="0334657B" w14:textId="77777777" w:rsidR="002F79AB" w:rsidRDefault="002F79AB" w:rsidP="002F79AB">
            <w:pPr>
              <w:pStyle w:val="BodyText"/>
              <w:rPr>
                <w:rFonts w:ascii="Arial" w:hAnsi="Arial" w:cs="Arial"/>
                <w:b/>
                <w:bCs/>
              </w:rPr>
            </w:pPr>
            <w:r>
              <w:rPr>
                <w:rFonts w:ascii="Arial" w:hAnsi="Arial" w:cs="Arial"/>
                <w:b/>
                <w:bCs/>
              </w:rPr>
              <w:t>"Settlement Period"</w:t>
            </w:r>
          </w:p>
        </w:tc>
        <w:tc>
          <w:tcPr>
            <w:tcW w:w="7625" w:type="dxa"/>
          </w:tcPr>
          <w:p w14:paraId="0C25C60D"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2F79AB" w14:paraId="3D8083D1" w14:textId="77777777" w:rsidTr="00E43116">
        <w:trPr>
          <w:gridAfter w:val="1"/>
          <w:wAfter w:w="29" w:type="dxa"/>
          <w:trHeight w:val="300"/>
        </w:trPr>
        <w:tc>
          <w:tcPr>
            <w:tcW w:w="2695" w:type="dxa"/>
          </w:tcPr>
          <w:p w14:paraId="42E15131" w14:textId="77777777" w:rsidR="002F79AB" w:rsidRDefault="002F79AB" w:rsidP="002F79AB">
            <w:pPr>
              <w:pStyle w:val="BodyText"/>
              <w:rPr>
                <w:rFonts w:ascii="Arial" w:hAnsi="Arial" w:cs="Arial"/>
                <w:b/>
                <w:bCs/>
              </w:rPr>
            </w:pPr>
            <w:r>
              <w:rPr>
                <w:rFonts w:ascii="Arial" w:hAnsi="Arial" w:cs="Arial"/>
                <w:b/>
                <w:bCs/>
              </w:rPr>
              <w:t>"Settlement Run"</w:t>
            </w:r>
          </w:p>
        </w:tc>
        <w:tc>
          <w:tcPr>
            <w:tcW w:w="7625" w:type="dxa"/>
          </w:tcPr>
          <w:p w14:paraId="58F4AC3D"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2F79AB" w14:paraId="5FD51DD4" w14:textId="77777777" w:rsidTr="00E43116">
        <w:trPr>
          <w:gridAfter w:val="1"/>
          <w:wAfter w:w="29" w:type="dxa"/>
          <w:trHeight w:val="300"/>
        </w:trPr>
        <w:tc>
          <w:tcPr>
            <w:tcW w:w="2695" w:type="dxa"/>
          </w:tcPr>
          <w:p w14:paraId="69DB0B4E" w14:textId="77777777" w:rsidR="002F79AB" w:rsidRPr="00F96CF5" w:rsidRDefault="002F79AB" w:rsidP="002F79AB">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2F79AB" w:rsidRPr="00F96CF5" w:rsidRDefault="002F79AB" w:rsidP="002F79AB">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2F79AB" w:rsidRPr="00B87B3A" w:rsidRDefault="002F79AB" w:rsidP="002F79AB">
            <w:pPr>
              <w:tabs>
                <w:tab w:val="left" w:pos="0"/>
              </w:tabs>
              <w:rPr>
                <w:rFonts w:ascii="Arial" w:hAnsi="Arial" w:cs="Arial"/>
                <w:szCs w:val="22"/>
              </w:rPr>
            </w:pPr>
          </w:p>
        </w:tc>
        <w:tc>
          <w:tcPr>
            <w:tcW w:w="7625" w:type="dxa"/>
          </w:tcPr>
          <w:p w14:paraId="5350843F" w14:textId="77777777" w:rsidR="002F79AB" w:rsidRPr="00F96CF5" w:rsidRDefault="002F79AB" w:rsidP="002F79AB">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2F79AB" w:rsidRPr="00B87B3A" w:rsidRDefault="002F79AB" w:rsidP="002F79AB">
            <w:pPr>
              <w:tabs>
                <w:tab w:val="left" w:pos="0"/>
              </w:tabs>
              <w:rPr>
                <w:rFonts w:ascii="Arial" w:hAnsi="Arial" w:cs="Arial"/>
              </w:rPr>
            </w:pPr>
          </w:p>
        </w:tc>
      </w:tr>
      <w:tr w:rsidR="002F79AB" w14:paraId="13DB0362" w14:textId="77777777" w:rsidTr="00E43116">
        <w:trPr>
          <w:gridAfter w:val="1"/>
          <w:wAfter w:w="29" w:type="dxa"/>
          <w:trHeight w:val="300"/>
        </w:trPr>
        <w:tc>
          <w:tcPr>
            <w:tcW w:w="2695" w:type="dxa"/>
          </w:tcPr>
          <w:p w14:paraId="5C63B05E" w14:textId="77777777" w:rsidR="002F79AB" w:rsidRPr="00F96CF5" w:rsidRDefault="002F79AB" w:rsidP="002F79AB">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2F79AB" w:rsidRPr="00B87B3A" w:rsidRDefault="002F79AB" w:rsidP="002F79AB">
            <w:pPr>
              <w:tabs>
                <w:tab w:val="left" w:pos="0"/>
              </w:tabs>
              <w:rPr>
                <w:rFonts w:ascii="Arial" w:hAnsi="Arial" w:cs="Arial"/>
                <w:b/>
                <w:szCs w:val="22"/>
              </w:rPr>
            </w:pPr>
          </w:p>
        </w:tc>
        <w:tc>
          <w:tcPr>
            <w:tcW w:w="7625" w:type="dxa"/>
          </w:tcPr>
          <w:p w14:paraId="3F006BAD" w14:textId="77777777" w:rsidR="002F79AB" w:rsidRPr="00F96CF5" w:rsidRDefault="002F79AB" w:rsidP="002F79AB">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2F79AB" w:rsidRPr="00F96CF5" w:rsidRDefault="002F79AB" w:rsidP="002F79AB">
            <w:pPr>
              <w:autoSpaceDE w:val="0"/>
              <w:autoSpaceDN w:val="0"/>
              <w:adjustRightInd w:val="0"/>
              <w:rPr>
                <w:rFonts w:ascii="Arial" w:hAnsi="Arial" w:cs="Arial"/>
                <w:szCs w:val="22"/>
                <w:lang w:eastAsia="en-GB"/>
              </w:rPr>
            </w:pPr>
          </w:p>
          <w:p w14:paraId="5344F602" w14:textId="77777777" w:rsidR="002F79AB" w:rsidRPr="00F96CF5" w:rsidRDefault="002F79AB" w:rsidP="002F79AB">
            <w:pPr>
              <w:numPr>
                <w:ilvl w:val="1"/>
                <w:numId w:val="19"/>
              </w:numPr>
              <w:autoSpaceDE w:val="0"/>
              <w:autoSpaceDN w:val="0"/>
              <w:adjustRightInd w:val="0"/>
              <w:ind w:left="1702"/>
              <w:rPr>
                <w:rFonts w:ascii="Arial" w:hAnsi="Arial" w:cs="Arial"/>
                <w:b/>
                <w:bCs/>
                <w:szCs w:val="22"/>
                <w:lang w:eastAsia="en-GB"/>
              </w:rPr>
            </w:pPr>
          </w:p>
          <w:p w14:paraId="179E8877" w14:textId="77777777" w:rsidR="002F79AB" w:rsidRPr="00F96CF5" w:rsidRDefault="002F79AB" w:rsidP="002F79AB">
            <w:pPr>
              <w:autoSpaceDE w:val="0"/>
              <w:autoSpaceDN w:val="0"/>
              <w:adjustRightInd w:val="0"/>
              <w:ind w:left="851"/>
              <w:jc w:val="both"/>
              <w:rPr>
                <w:rFonts w:ascii="Arial" w:hAnsi="Arial" w:cs="Arial"/>
                <w:b/>
                <w:bCs/>
                <w:szCs w:val="22"/>
                <w:lang w:eastAsia="en-GB"/>
              </w:rPr>
            </w:pPr>
          </w:p>
          <w:p w14:paraId="37E5F9A0" w14:textId="77777777" w:rsidR="002F79AB" w:rsidRPr="00F96CF5" w:rsidRDefault="002F79AB" w:rsidP="002F79AB">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2F79AB" w:rsidRPr="00F96CF5" w:rsidRDefault="002F79AB" w:rsidP="002F79AB">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2F79AB" w:rsidRPr="00B87B3A" w:rsidRDefault="002F79AB" w:rsidP="002F79AB">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2F79AB" w:rsidRPr="00B87B3A" w:rsidRDefault="002F79AB" w:rsidP="002F79AB">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2F79AB" w:rsidRPr="00B87B3A" w:rsidRDefault="002F79AB" w:rsidP="002F79AB">
            <w:pPr>
              <w:autoSpaceDE w:val="0"/>
              <w:autoSpaceDN w:val="0"/>
              <w:adjustRightInd w:val="0"/>
              <w:ind w:left="851"/>
              <w:rPr>
                <w:rFonts w:ascii="Arial" w:hAnsi="Arial" w:cs="Arial"/>
                <w:szCs w:val="22"/>
                <w:lang w:eastAsia="en-GB"/>
              </w:rPr>
            </w:pPr>
          </w:p>
          <w:p w14:paraId="318FD297" w14:textId="77777777" w:rsidR="002F79AB" w:rsidRPr="00B87B3A" w:rsidRDefault="002F79AB" w:rsidP="002F79AB">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2F79AB" w:rsidRPr="00B87B3A" w:rsidRDefault="002F79AB" w:rsidP="002F79AB">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2F79AB" w:rsidRPr="00B87B3A" w:rsidRDefault="002F79AB" w:rsidP="002F79AB">
            <w:pPr>
              <w:autoSpaceDE w:val="0"/>
              <w:autoSpaceDN w:val="0"/>
              <w:adjustRightInd w:val="0"/>
              <w:ind w:left="851"/>
              <w:rPr>
                <w:rFonts w:ascii="Arial" w:hAnsi="Arial" w:cs="Arial"/>
                <w:szCs w:val="22"/>
                <w:lang w:eastAsia="en-GB"/>
              </w:rPr>
            </w:pPr>
          </w:p>
          <w:p w14:paraId="0C7450AF" w14:textId="77777777" w:rsidR="002F79AB" w:rsidRPr="001D117C" w:rsidRDefault="002F79AB" w:rsidP="002F79AB">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2F79AB" w:rsidRPr="00B87B3A" w:rsidRDefault="002F79AB" w:rsidP="002F79AB">
            <w:pPr>
              <w:autoSpaceDE w:val="0"/>
              <w:autoSpaceDN w:val="0"/>
              <w:adjustRightInd w:val="0"/>
              <w:ind w:left="851"/>
              <w:rPr>
                <w:rFonts w:ascii="Arial" w:hAnsi="Arial" w:cs="Arial"/>
                <w:szCs w:val="22"/>
                <w:lang w:eastAsia="en-GB"/>
              </w:rPr>
            </w:pPr>
          </w:p>
        </w:tc>
      </w:tr>
      <w:tr w:rsidR="002F79AB" w14:paraId="403B1C95" w14:textId="77777777" w:rsidTr="00E43116">
        <w:trPr>
          <w:gridAfter w:val="1"/>
          <w:wAfter w:w="29" w:type="dxa"/>
          <w:trHeight w:val="300"/>
        </w:trPr>
        <w:tc>
          <w:tcPr>
            <w:tcW w:w="2695" w:type="dxa"/>
          </w:tcPr>
          <w:p w14:paraId="541D83AB" w14:textId="77777777" w:rsidR="002F79AB" w:rsidRDefault="002F79AB" w:rsidP="002F79AB">
            <w:pPr>
              <w:pStyle w:val="BodyText"/>
              <w:rPr>
                <w:rFonts w:ascii="Arial" w:hAnsi="Arial" w:cs="Arial"/>
                <w:b/>
                <w:bCs/>
              </w:rPr>
            </w:pPr>
            <w:r>
              <w:rPr>
                <w:rFonts w:ascii="Arial" w:hAnsi="Arial" w:cs="Arial"/>
                <w:b/>
                <w:bCs/>
              </w:rPr>
              <w:t>"Short Term Capacity"</w:t>
            </w:r>
          </w:p>
        </w:tc>
        <w:tc>
          <w:tcPr>
            <w:tcW w:w="7625" w:type="dxa"/>
          </w:tcPr>
          <w:p w14:paraId="0B511263" w14:textId="77777777" w:rsidR="002F79AB" w:rsidRDefault="002F79AB" w:rsidP="002F79AB">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51" w:name="_BPDCD_151"/>
            <w:r w:rsidRPr="0019675B">
              <w:rPr>
                <w:rFonts w:ascii="Arial" w:hAnsi="Arial" w:cs="Arial"/>
              </w:rPr>
              <w:t>;</w:t>
            </w:r>
            <w:bookmarkEnd w:id="451"/>
          </w:p>
        </w:tc>
      </w:tr>
      <w:tr w:rsidR="002F79AB" w14:paraId="48DC5CED" w14:textId="77777777" w:rsidTr="00E43116">
        <w:trPr>
          <w:gridAfter w:val="1"/>
          <w:wAfter w:w="29" w:type="dxa"/>
          <w:trHeight w:val="300"/>
        </w:trPr>
        <w:tc>
          <w:tcPr>
            <w:tcW w:w="2695" w:type="dxa"/>
          </w:tcPr>
          <w:p w14:paraId="36C457F2" w14:textId="77777777" w:rsidR="002F79AB" w:rsidRDefault="002F79AB" w:rsidP="002F79AB">
            <w:pPr>
              <w:pStyle w:val="BodyText"/>
              <w:rPr>
                <w:rFonts w:ascii="Arial" w:hAnsi="Arial" w:cs="Arial"/>
                <w:b/>
                <w:bCs/>
              </w:rPr>
            </w:pPr>
            <w:r>
              <w:rPr>
                <w:rFonts w:ascii="Arial" w:hAnsi="Arial" w:cs="Arial"/>
                <w:b/>
                <w:bCs/>
              </w:rPr>
              <w:t>“Significant Code Review”</w:t>
            </w:r>
          </w:p>
        </w:tc>
        <w:tc>
          <w:tcPr>
            <w:tcW w:w="7625" w:type="dxa"/>
          </w:tcPr>
          <w:p w14:paraId="256EB442" w14:textId="77777777" w:rsidR="002F79AB" w:rsidRDefault="002F79AB" w:rsidP="002F79AB">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2F79AB" w:rsidRDefault="002F79AB" w:rsidP="002F79AB">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2F79AB" w:rsidRDefault="002F79AB" w:rsidP="002F79AB">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2F79AB" w:rsidRDefault="002F79AB" w:rsidP="002F79AB">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2F79AB" w:rsidRDefault="002F79AB" w:rsidP="002F79AB">
            <w:pPr>
              <w:pStyle w:val="BodyText"/>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that the review will constitute a significant code review;</w:t>
            </w:r>
          </w:p>
          <w:p w14:paraId="70C10D4B" w14:textId="77777777" w:rsidR="002F79AB" w:rsidRDefault="002F79AB" w:rsidP="002F79AB">
            <w:pPr>
              <w:pStyle w:val="BodyText"/>
              <w:jc w:val="both"/>
              <w:rPr>
                <w:rFonts w:ascii="Arial" w:hAnsi="Arial" w:cs="Arial"/>
              </w:rPr>
            </w:pPr>
            <w:r>
              <w:rPr>
                <w:rFonts w:ascii="Arial" w:hAnsi="Arial" w:cs="Arial"/>
              </w:rPr>
              <w:t>(ii) the start date of the significant code review; and</w:t>
            </w:r>
          </w:p>
          <w:p w14:paraId="3927D9D4" w14:textId="77777777" w:rsidR="002F79AB" w:rsidRDefault="002F79AB" w:rsidP="002F79AB">
            <w:pPr>
              <w:pStyle w:val="BodyText"/>
              <w:jc w:val="both"/>
              <w:rPr>
                <w:rFonts w:ascii="Arial" w:hAnsi="Arial" w:cs="Arial"/>
              </w:rPr>
            </w:pPr>
            <w:r>
              <w:rPr>
                <w:rFonts w:ascii="Arial" w:hAnsi="Arial" w:cs="Arial"/>
              </w:rPr>
              <w:t>(iii) the matters that will fall within the scope of the review;</w:t>
            </w:r>
          </w:p>
        </w:tc>
      </w:tr>
      <w:tr w:rsidR="002F79AB" w14:paraId="5D3BCEEC" w14:textId="77777777" w:rsidTr="00E43116">
        <w:trPr>
          <w:gridAfter w:val="1"/>
          <w:wAfter w:w="29" w:type="dxa"/>
          <w:trHeight w:val="300"/>
        </w:trPr>
        <w:tc>
          <w:tcPr>
            <w:tcW w:w="2695" w:type="dxa"/>
          </w:tcPr>
          <w:p w14:paraId="48E5D1CE" w14:textId="77777777" w:rsidR="002F79AB" w:rsidRDefault="002F79AB" w:rsidP="002F79AB">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2F79AB" w:rsidRDefault="002F79AB" w:rsidP="002F79AB">
            <w:pPr>
              <w:pStyle w:val="BodyText"/>
              <w:jc w:val="both"/>
              <w:rPr>
                <w:rFonts w:ascii="Arial" w:hAnsi="Arial" w:cs="Arial"/>
              </w:rPr>
            </w:pPr>
            <w:r>
              <w:rPr>
                <w:rFonts w:ascii="Arial" w:hAnsi="Arial" w:cs="Arial"/>
              </w:rPr>
              <w:t xml:space="preserve">the period </w:t>
            </w:r>
          </w:p>
          <w:p w14:paraId="4D47B8D5" w14:textId="77777777" w:rsidR="002F79AB" w:rsidRDefault="002F79AB" w:rsidP="002F79AB">
            <w:pPr>
              <w:pStyle w:val="BodyText"/>
              <w:jc w:val="both"/>
              <w:rPr>
                <w:rFonts w:ascii="Arial" w:hAnsi="Arial" w:cs="Arial"/>
              </w:rPr>
            </w:pPr>
            <w:r>
              <w:rPr>
                <w:rFonts w:ascii="Arial" w:hAnsi="Arial" w:cs="Arial"/>
              </w:rPr>
              <w:t xml:space="preserve">commencing either: </w:t>
            </w:r>
          </w:p>
          <w:p w14:paraId="538A9294" w14:textId="77777777" w:rsidR="002F79AB" w:rsidRDefault="002F79AB" w:rsidP="002F79AB">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2F79AB" w:rsidRDefault="002F79AB" w:rsidP="002F79AB">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2F79AB" w:rsidRDefault="002F79AB" w:rsidP="002F79AB">
            <w:pPr>
              <w:pStyle w:val="BodyText"/>
              <w:ind w:left="3402"/>
              <w:jc w:val="both"/>
              <w:rPr>
                <w:rFonts w:ascii="Arial" w:hAnsi="Arial" w:cs="Arial"/>
              </w:rPr>
            </w:pPr>
            <w:r>
              <w:rPr>
                <w:rFonts w:ascii="Arial" w:hAnsi="Arial" w:cs="Arial"/>
              </w:rPr>
              <w:t>and</w:t>
            </w:r>
          </w:p>
          <w:p w14:paraId="238990E7" w14:textId="77777777" w:rsidR="002F79AB" w:rsidRDefault="002F79AB" w:rsidP="002F79AB">
            <w:pPr>
              <w:pStyle w:val="BodyText"/>
              <w:jc w:val="both"/>
              <w:rPr>
                <w:rFonts w:ascii="Arial" w:hAnsi="Arial" w:cs="Arial"/>
              </w:rPr>
            </w:pPr>
            <w:r>
              <w:rPr>
                <w:rFonts w:ascii="Arial" w:hAnsi="Arial" w:cs="Arial"/>
              </w:rPr>
              <w:t xml:space="preserve"> ending either:</w:t>
            </w:r>
          </w:p>
          <w:p w14:paraId="6F88BB2B" w14:textId="77777777" w:rsidR="002F79AB" w:rsidRDefault="002F79AB" w:rsidP="002F79AB">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2F79AB" w:rsidRDefault="002F79AB" w:rsidP="002F79AB">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2F79AB" w:rsidRDefault="002F79AB" w:rsidP="002F79AB">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2F79AB" w:rsidRDefault="002F79AB" w:rsidP="002F79AB">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2F79AB" w14:paraId="4E519A25" w14:textId="77777777" w:rsidTr="00E43116">
        <w:trPr>
          <w:gridAfter w:val="1"/>
          <w:wAfter w:w="29" w:type="dxa"/>
          <w:trHeight w:val="300"/>
        </w:trPr>
        <w:tc>
          <w:tcPr>
            <w:tcW w:w="2695" w:type="dxa"/>
          </w:tcPr>
          <w:p w14:paraId="5A7E2433" w14:textId="77777777" w:rsidR="002F79AB" w:rsidRPr="006E7788" w:rsidRDefault="002F79AB" w:rsidP="002F79AB">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2F79AB" w:rsidRPr="006E7788" w:rsidRDefault="002F79AB" w:rsidP="002F79AB">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2F79AB" w:rsidRPr="00B06914" w:rsidRDefault="002F79AB" w:rsidP="002F79AB">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2F79AB" w:rsidRPr="006E7788" w:rsidRDefault="002F79AB" w:rsidP="002F79AB">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2F79AB" w14:paraId="0D75A63F" w14:textId="77777777" w:rsidTr="00E43116">
        <w:trPr>
          <w:gridAfter w:val="1"/>
          <w:wAfter w:w="29" w:type="dxa"/>
          <w:trHeight w:val="300"/>
        </w:trPr>
        <w:tc>
          <w:tcPr>
            <w:tcW w:w="2695" w:type="dxa"/>
          </w:tcPr>
          <w:p w14:paraId="2B9367D7" w14:textId="77777777" w:rsidR="002F79AB" w:rsidRDefault="002F79AB" w:rsidP="002F79AB">
            <w:pPr>
              <w:pStyle w:val="BodyText"/>
              <w:rPr>
                <w:rFonts w:ascii="Arial" w:hAnsi="Arial" w:cs="Arial"/>
                <w:b/>
                <w:bCs/>
              </w:rPr>
            </w:pPr>
            <w:r>
              <w:rPr>
                <w:rFonts w:ascii="Arial" w:hAnsi="Arial" w:cs="Arial"/>
                <w:b/>
                <w:bCs/>
              </w:rPr>
              <w:t>"Site Common Drawings"</w:t>
            </w:r>
          </w:p>
        </w:tc>
        <w:tc>
          <w:tcPr>
            <w:tcW w:w="7625" w:type="dxa"/>
          </w:tcPr>
          <w:p w14:paraId="51037A3F"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041464FD" w14:textId="77777777" w:rsidTr="00E43116">
        <w:trPr>
          <w:gridAfter w:val="1"/>
          <w:wAfter w:w="29" w:type="dxa"/>
          <w:trHeight w:val="300"/>
        </w:trPr>
        <w:tc>
          <w:tcPr>
            <w:tcW w:w="2695" w:type="dxa"/>
          </w:tcPr>
          <w:p w14:paraId="75776CD1" w14:textId="77777777" w:rsidR="002F79AB" w:rsidRDefault="002F79AB" w:rsidP="002F79AB">
            <w:pPr>
              <w:pStyle w:val="BodyText"/>
              <w:rPr>
                <w:rFonts w:ascii="Arial" w:hAnsi="Arial" w:cs="Arial"/>
                <w:b/>
                <w:bCs/>
              </w:rPr>
            </w:pPr>
            <w:r>
              <w:rPr>
                <w:rFonts w:ascii="Arial" w:hAnsi="Arial" w:cs="Arial"/>
                <w:b/>
                <w:bCs/>
              </w:rPr>
              <w:t>“Site Load”</w:t>
            </w:r>
          </w:p>
        </w:tc>
        <w:tc>
          <w:tcPr>
            <w:tcW w:w="7625" w:type="dxa"/>
          </w:tcPr>
          <w:p w14:paraId="01967508" w14:textId="77777777" w:rsidR="002F79AB" w:rsidRDefault="002F79AB" w:rsidP="002F79AB">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2F79AB" w14:paraId="414CD82B" w14:textId="77777777" w:rsidTr="00E43116">
        <w:trPr>
          <w:gridAfter w:val="1"/>
          <w:wAfter w:w="29" w:type="dxa"/>
          <w:trHeight w:val="300"/>
        </w:trPr>
        <w:tc>
          <w:tcPr>
            <w:tcW w:w="2695" w:type="dxa"/>
          </w:tcPr>
          <w:p w14:paraId="1D72F06A" w14:textId="77777777" w:rsidR="002F79AB" w:rsidRDefault="002F79AB" w:rsidP="002F79AB">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2F79AB" w:rsidRDefault="002F79AB" w:rsidP="002F79AB">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2F79AB" w14:paraId="6A684D91" w14:textId="77777777" w:rsidTr="00E43116">
        <w:trPr>
          <w:gridAfter w:val="1"/>
          <w:wAfter w:w="29" w:type="dxa"/>
          <w:trHeight w:val="300"/>
        </w:trPr>
        <w:tc>
          <w:tcPr>
            <w:tcW w:w="2695" w:type="dxa"/>
          </w:tcPr>
          <w:p w14:paraId="3C0DC57C" w14:textId="77777777" w:rsidR="002F79AB" w:rsidRDefault="002F79AB" w:rsidP="002F79AB">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2F79AB" w:rsidRDefault="002F79AB" w:rsidP="002F79AB">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2F79AB" w14:paraId="04A19FBA" w14:textId="77777777" w:rsidTr="00E43116">
        <w:trPr>
          <w:gridAfter w:val="1"/>
          <w:wAfter w:w="29" w:type="dxa"/>
          <w:trHeight w:val="300"/>
        </w:trPr>
        <w:tc>
          <w:tcPr>
            <w:tcW w:w="2695" w:type="dxa"/>
          </w:tcPr>
          <w:p w14:paraId="3E74B261" w14:textId="77777777" w:rsidR="002F79AB" w:rsidRDefault="002F79AB" w:rsidP="002F79AB">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2F79AB" w:rsidRDefault="002F79AB" w:rsidP="002F79AB">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52" w:author="Author">
              <w:r w:rsidRPr="60995ED3" w:rsidDel="00BA237F">
                <w:rPr>
                  <w:rFonts w:ascii="Arial" w:hAnsi="Arial" w:cs="Arial"/>
                  <w:b/>
                  <w:bCs/>
                </w:rPr>
                <w:delText xml:space="preserve"> M</w:delText>
              </w:r>
              <w:r w:rsidRPr="60995ED3" w:rsidDel="36B2632F">
                <w:rPr>
                  <w:rFonts w:ascii="Arial" w:hAnsi="Arial" w:cs="Arial"/>
                  <w:b/>
                  <w:bCs/>
                </w:rPr>
                <w:delText>edium Power Station</w:delText>
              </w:r>
              <w:r w:rsidRPr="60995ED3" w:rsidDel="36B2632F">
                <w:rPr>
                  <w:rFonts w:ascii="Arial" w:hAnsi="Arial" w:cs="Arial"/>
                </w:rPr>
                <w:delText xml:space="preserve"> or a </w:delText>
              </w:r>
              <w:r w:rsidRPr="60995ED3" w:rsidDel="36B2632F">
                <w:rPr>
                  <w:rFonts w:ascii="Arial" w:hAnsi="Arial" w:cs="Arial"/>
                  <w:b/>
                  <w:bCs/>
                </w:rPr>
                <w:delText>Relevant</w:delText>
              </w:r>
              <w:r w:rsidRPr="60995ED3" w:rsidDel="36B2632F">
                <w:rPr>
                  <w:rFonts w:ascii="Arial" w:hAnsi="Arial" w:cs="Arial"/>
                </w:rPr>
                <w:delText xml:space="preserve"> </w:delText>
              </w:r>
              <w:r w:rsidRPr="60995ED3" w:rsidDel="36B2632F">
                <w:rPr>
                  <w:rFonts w:ascii="Arial" w:hAnsi="Arial" w:cs="Arial"/>
                  <w:b/>
                  <w:bCs/>
                </w:rPr>
                <w:delText>Embedded Small</w:delText>
              </w:r>
            </w:del>
            <w:r w:rsidRPr="60995ED3">
              <w:rPr>
                <w:rFonts w:ascii="Arial" w:hAnsi="Arial" w:cs="Arial"/>
                <w:b/>
                <w:bCs/>
              </w:rPr>
              <w:t xml:space="preserve"> Power Station</w:t>
            </w:r>
            <w:bookmarkStart w:id="453" w:name="_BPDCD_152"/>
            <w:r w:rsidRPr="60995ED3">
              <w:rPr>
                <w:rFonts w:ascii="Arial" w:hAnsi="Arial" w:cs="Arial"/>
                <w:color w:val="0000FF"/>
              </w:rPr>
              <w:t>;</w:t>
            </w:r>
            <w:bookmarkEnd w:id="453"/>
          </w:p>
        </w:tc>
      </w:tr>
      <w:tr w:rsidR="002F79AB" w14:paraId="1F707E2E" w14:textId="77777777" w:rsidTr="00E43116">
        <w:trPr>
          <w:gridAfter w:val="1"/>
          <w:wAfter w:w="29" w:type="dxa"/>
          <w:trHeight w:val="300"/>
        </w:trPr>
        <w:tc>
          <w:tcPr>
            <w:tcW w:w="2695" w:type="dxa"/>
          </w:tcPr>
          <w:p w14:paraId="477942F0" w14:textId="77777777" w:rsidR="002F79AB" w:rsidRDefault="002F79AB" w:rsidP="002F79AB">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2F79AB" w:rsidRDefault="002F79AB" w:rsidP="002F79AB">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2F79AB" w14:paraId="55D4B0FF" w14:textId="77777777" w:rsidTr="00E43116">
        <w:trPr>
          <w:gridAfter w:val="1"/>
          <w:wAfter w:w="29" w:type="dxa"/>
          <w:trHeight w:val="300"/>
        </w:trPr>
        <w:tc>
          <w:tcPr>
            <w:tcW w:w="2695" w:type="dxa"/>
          </w:tcPr>
          <w:p w14:paraId="39A56621" w14:textId="77777777" w:rsidR="002F79AB" w:rsidRDefault="002F79AB" w:rsidP="002F79AB">
            <w:pPr>
              <w:pStyle w:val="BodyText"/>
              <w:rPr>
                <w:rFonts w:ascii="Arial" w:hAnsi="Arial" w:cs="Arial"/>
                <w:b/>
                <w:bCs/>
              </w:rPr>
            </w:pPr>
            <w:r>
              <w:rPr>
                <w:rFonts w:ascii="Arial" w:hAnsi="Arial" w:cs="Arial"/>
                <w:b/>
                <w:bCs/>
              </w:rPr>
              <w:t>“Small Participant”</w:t>
            </w:r>
          </w:p>
        </w:tc>
        <w:tc>
          <w:tcPr>
            <w:tcW w:w="7625" w:type="dxa"/>
          </w:tcPr>
          <w:p w14:paraId="194BDB67" w14:textId="77777777" w:rsidR="002F79AB" w:rsidRDefault="002F79AB" w:rsidP="002F79AB">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2F79AB" w:rsidRDefault="002F79AB" w:rsidP="002F79AB">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2F79AB" w:rsidRDefault="002F79AB" w:rsidP="002F79AB">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2F79AB" w14:paraId="790F5130" w14:textId="77777777" w:rsidTr="00E43116">
        <w:trPr>
          <w:gridAfter w:val="1"/>
          <w:wAfter w:w="29" w:type="dxa"/>
          <w:trHeight w:val="300"/>
        </w:trPr>
        <w:tc>
          <w:tcPr>
            <w:tcW w:w="2695" w:type="dxa"/>
          </w:tcPr>
          <w:p w14:paraId="5B971B86" w14:textId="77777777" w:rsidR="002F79AB" w:rsidRDefault="002F79AB" w:rsidP="002F79AB">
            <w:pPr>
              <w:pStyle w:val="BodyText"/>
              <w:rPr>
                <w:rFonts w:ascii="Arial" w:hAnsi="Arial" w:cs="Arial"/>
                <w:b/>
                <w:bCs/>
              </w:rPr>
            </w:pPr>
            <w:r>
              <w:rPr>
                <w:rFonts w:ascii="Arial" w:hAnsi="Arial" w:cs="Arial"/>
                <w:b/>
                <w:bCs/>
              </w:rPr>
              <w:t>"Small Power Station"</w:t>
            </w:r>
          </w:p>
        </w:tc>
        <w:tc>
          <w:tcPr>
            <w:tcW w:w="7625" w:type="dxa"/>
          </w:tcPr>
          <w:p w14:paraId="4F07CB4E"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71A4370B" w14:textId="77777777" w:rsidTr="00E43116">
        <w:trPr>
          <w:gridAfter w:val="1"/>
          <w:wAfter w:w="29" w:type="dxa"/>
          <w:trHeight w:val="300"/>
        </w:trPr>
        <w:tc>
          <w:tcPr>
            <w:tcW w:w="2695" w:type="dxa"/>
          </w:tcPr>
          <w:p w14:paraId="5BAAA72E" w14:textId="77777777" w:rsidR="002F79AB" w:rsidRDefault="002F79AB" w:rsidP="002F79AB">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2F79AB" w14:paraId="4276C568" w14:textId="77777777" w:rsidTr="00E43116">
        <w:trPr>
          <w:gridAfter w:val="1"/>
          <w:wAfter w:w="29" w:type="dxa"/>
          <w:trHeight w:val="300"/>
        </w:trPr>
        <w:tc>
          <w:tcPr>
            <w:tcW w:w="2695" w:type="dxa"/>
          </w:tcPr>
          <w:p w14:paraId="43E095CF" w14:textId="77777777" w:rsidR="002F79AB" w:rsidRDefault="002F79AB" w:rsidP="002F79AB">
            <w:pPr>
              <w:pStyle w:val="BodyText"/>
              <w:rPr>
                <w:rFonts w:ascii="Arial" w:hAnsi="Arial" w:cs="Arial"/>
                <w:b/>
                <w:bCs/>
              </w:rPr>
            </w:pPr>
            <w:r>
              <w:rPr>
                <w:rFonts w:ascii="Arial" w:hAnsi="Arial" w:cs="Arial"/>
                <w:b/>
                <w:bCs/>
              </w:rPr>
              <w:t>"SMRS"</w:t>
            </w:r>
          </w:p>
        </w:tc>
        <w:tc>
          <w:tcPr>
            <w:tcW w:w="7625" w:type="dxa"/>
          </w:tcPr>
          <w:p w14:paraId="19E006EF"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3845C2CF" w14:textId="77777777" w:rsidTr="00E43116">
        <w:trPr>
          <w:gridAfter w:val="1"/>
          <w:wAfter w:w="29" w:type="dxa"/>
          <w:trHeight w:val="300"/>
        </w:trPr>
        <w:tc>
          <w:tcPr>
            <w:tcW w:w="2695" w:type="dxa"/>
          </w:tcPr>
          <w:p w14:paraId="618004AA" w14:textId="77777777" w:rsidR="002F79AB" w:rsidRDefault="002F79AB" w:rsidP="002F79AB">
            <w:pPr>
              <w:pStyle w:val="BodyText"/>
              <w:rPr>
                <w:rFonts w:ascii="Arial" w:hAnsi="Arial" w:cs="Arial"/>
                <w:b/>
                <w:bCs/>
              </w:rPr>
            </w:pPr>
            <w:r>
              <w:rPr>
                <w:rFonts w:ascii="Arial" w:hAnsi="Arial" w:cs="Arial"/>
                <w:b/>
                <w:bCs/>
              </w:rPr>
              <w:t>“Sole Trading Unit”</w:t>
            </w:r>
          </w:p>
        </w:tc>
        <w:tc>
          <w:tcPr>
            <w:tcW w:w="7625" w:type="dxa"/>
          </w:tcPr>
          <w:p w14:paraId="073FDE74"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31F56927" w14:textId="77777777" w:rsidTr="00E43116">
        <w:trPr>
          <w:gridAfter w:val="1"/>
          <w:wAfter w:w="29" w:type="dxa"/>
          <w:trHeight w:val="300"/>
        </w:trPr>
        <w:tc>
          <w:tcPr>
            <w:tcW w:w="2695" w:type="dxa"/>
          </w:tcPr>
          <w:p w14:paraId="674F61A7" w14:textId="77777777" w:rsidR="002F79AB" w:rsidRDefault="002F79AB" w:rsidP="002F79AB">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2F79AB" w:rsidRDefault="002F79AB" w:rsidP="002F79AB">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54" w:name="_BPDCD_153"/>
            <w:r w:rsidRPr="0019675B">
              <w:rPr>
                <w:rFonts w:ascii="Arial" w:hAnsi="Arial" w:cs="Arial"/>
              </w:rPr>
              <w:t xml:space="preserve">does not fall within the scope of </w:t>
            </w:r>
            <w:bookmarkEnd w:id="454"/>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55"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55"/>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2F79AB" w14:paraId="5BF0C980" w14:textId="77777777" w:rsidTr="00E43116">
        <w:trPr>
          <w:gridAfter w:val="1"/>
          <w:wAfter w:w="29" w:type="dxa"/>
          <w:trHeight w:val="300"/>
        </w:trPr>
        <w:tc>
          <w:tcPr>
            <w:tcW w:w="2695" w:type="dxa"/>
          </w:tcPr>
          <w:p w14:paraId="2ECFD01D" w14:textId="77777777" w:rsidR="002F79AB" w:rsidRDefault="002F79AB" w:rsidP="002F79AB">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2F79AB" w:rsidRDefault="002F79AB" w:rsidP="002F79AB">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2F79AB" w14:paraId="648DD85A" w14:textId="77777777" w:rsidTr="00E43116">
        <w:trPr>
          <w:gridAfter w:val="1"/>
          <w:wAfter w:w="29" w:type="dxa"/>
          <w:trHeight w:val="300"/>
        </w:trPr>
        <w:tc>
          <w:tcPr>
            <w:tcW w:w="2695" w:type="dxa"/>
          </w:tcPr>
          <w:p w14:paraId="3F6F2C0F" w14:textId="77777777" w:rsidR="002F79AB" w:rsidRDefault="002F79AB" w:rsidP="002F79AB">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2F79AB" w:rsidRDefault="002F79AB" w:rsidP="002F79AB">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2F79AB" w14:paraId="40E05A30" w14:textId="77777777" w:rsidTr="00E43116">
        <w:trPr>
          <w:gridAfter w:val="1"/>
          <w:wAfter w:w="29" w:type="dxa"/>
          <w:trHeight w:val="300"/>
        </w:trPr>
        <w:tc>
          <w:tcPr>
            <w:tcW w:w="2695" w:type="dxa"/>
          </w:tcPr>
          <w:p w14:paraId="30B1E96F" w14:textId="77777777" w:rsidR="002F79AB" w:rsidRDefault="002F79AB" w:rsidP="002F79AB">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2F79AB" w:rsidRDefault="002F79AB" w:rsidP="002F79AB">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2F79AB" w14:paraId="29A1227D" w14:textId="77777777" w:rsidTr="00E43116">
        <w:trPr>
          <w:gridAfter w:val="1"/>
          <w:wAfter w:w="29" w:type="dxa"/>
          <w:trHeight w:val="300"/>
        </w:trPr>
        <w:tc>
          <w:tcPr>
            <w:tcW w:w="2695" w:type="dxa"/>
          </w:tcPr>
          <w:p w14:paraId="79F0C511" w14:textId="77777777" w:rsidR="002F79AB" w:rsidRDefault="002F79AB" w:rsidP="002F79AB">
            <w:pPr>
              <w:pStyle w:val="BodyText"/>
              <w:rPr>
                <w:rFonts w:ascii="Arial" w:hAnsi="Arial" w:cs="Arial"/>
                <w:b/>
                <w:bCs/>
              </w:rPr>
            </w:pPr>
            <w:r>
              <w:rPr>
                <w:rFonts w:ascii="Arial" w:hAnsi="Arial" w:cs="Arial"/>
                <w:b/>
                <w:bCs/>
              </w:rPr>
              <w:t>"Station Demand"</w:t>
            </w:r>
          </w:p>
        </w:tc>
        <w:tc>
          <w:tcPr>
            <w:tcW w:w="7625" w:type="dxa"/>
          </w:tcPr>
          <w:p w14:paraId="24C51104" w14:textId="77777777" w:rsidR="002F79AB" w:rsidRDefault="002F79AB" w:rsidP="002F79AB">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2F79AB" w:rsidRDefault="002F79AB" w:rsidP="002F79AB">
            <w:pPr>
              <w:pStyle w:val="BodyText"/>
              <w:tabs>
                <w:tab w:val="left" w:pos="567"/>
              </w:tabs>
              <w:ind w:left="4536" w:hanging="4536"/>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the same premises;</w:t>
            </w:r>
          </w:p>
          <w:p w14:paraId="784BBAD0" w14:textId="77777777" w:rsidR="002F79AB" w:rsidRDefault="002F79AB" w:rsidP="002F79AB">
            <w:pPr>
              <w:pStyle w:val="BodyText"/>
              <w:jc w:val="both"/>
              <w:rPr>
                <w:rFonts w:ascii="Arial" w:hAnsi="Arial" w:cs="Arial"/>
              </w:rPr>
            </w:pPr>
            <w:r>
              <w:rPr>
                <w:rFonts w:ascii="Arial" w:hAnsi="Arial" w:cs="Arial"/>
              </w:rPr>
              <w:t>(ii)    immediately adjoining each other;</w:t>
            </w:r>
          </w:p>
          <w:p w14:paraId="0C4AB8D3" w14:textId="77777777" w:rsidR="002F79AB" w:rsidRDefault="002F79AB" w:rsidP="002F79AB">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2F79AB" w14:paraId="0407E191" w14:textId="77777777" w:rsidTr="00E43116">
        <w:trPr>
          <w:gridAfter w:val="1"/>
          <w:wAfter w:w="29" w:type="dxa"/>
          <w:trHeight w:val="300"/>
        </w:trPr>
        <w:tc>
          <w:tcPr>
            <w:tcW w:w="2695" w:type="dxa"/>
          </w:tcPr>
          <w:p w14:paraId="25B4D2DA" w14:textId="77777777" w:rsidR="002F79AB" w:rsidRDefault="002F79AB" w:rsidP="002F79AB">
            <w:pPr>
              <w:pStyle w:val="BodyText"/>
              <w:rPr>
                <w:rFonts w:ascii="Arial" w:hAnsi="Arial" w:cs="Arial"/>
                <w:b/>
                <w:bCs/>
              </w:rPr>
            </w:pPr>
            <w:r>
              <w:rPr>
                <w:rFonts w:ascii="Arial" w:hAnsi="Arial" w:cs="Arial"/>
                <w:b/>
                <w:bCs/>
              </w:rPr>
              <w:t>“Station Load”</w:t>
            </w:r>
          </w:p>
        </w:tc>
        <w:tc>
          <w:tcPr>
            <w:tcW w:w="7625" w:type="dxa"/>
          </w:tcPr>
          <w:p w14:paraId="2509CCF0" w14:textId="77777777" w:rsidR="002F79AB" w:rsidRDefault="002F79AB" w:rsidP="002F79AB">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2F79AB" w14:paraId="53AB65B6" w14:textId="77777777" w:rsidTr="00E43116">
        <w:trPr>
          <w:gridAfter w:val="1"/>
          <w:wAfter w:w="29" w:type="dxa"/>
          <w:trHeight w:val="300"/>
        </w:trPr>
        <w:tc>
          <w:tcPr>
            <w:tcW w:w="2695" w:type="dxa"/>
          </w:tcPr>
          <w:p w14:paraId="3D652B01" w14:textId="77777777" w:rsidR="002F79AB" w:rsidRDefault="002F79AB" w:rsidP="002F79AB">
            <w:pPr>
              <w:pStyle w:val="BodyText"/>
              <w:rPr>
                <w:rFonts w:ascii="Arial" w:hAnsi="Arial" w:cs="Arial"/>
                <w:b/>
                <w:bCs/>
              </w:rPr>
            </w:pPr>
            <w:r>
              <w:rPr>
                <w:rFonts w:ascii="Arial" w:hAnsi="Arial" w:cs="Arial"/>
                <w:b/>
                <w:bCs/>
              </w:rPr>
              <w:t>"Station Transformer"</w:t>
            </w:r>
          </w:p>
        </w:tc>
        <w:tc>
          <w:tcPr>
            <w:tcW w:w="7625" w:type="dxa"/>
          </w:tcPr>
          <w:p w14:paraId="6D2F8919" w14:textId="77777777" w:rsidR="002F79AB" w:rsidRDefault="002F79AB" w:rsidP="002F79AB">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2F79AB" w14:paraId="18B17057" w14:textId="77777777" w:rsidTr="00E43116">
        <w:trPr>
          <w:gridAfter w:val="1"/>
          <w:wAfter w:w="29" w:type="dxa"/>
          <w:trHeight w:val="300"/>
        </w:trPr>
        <w:tc>
          <w:tcPr>
            <w:tcW w:w="2695" w:type="dxa"/>
          </w:tcPr>
          <w:p w14:paraId="7169EB07" w14:textId="77777777" w:rsidR="002F79AB" w:rsidRDefault="002F79AB" w:rsidP="002F79AB">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2F79AB" w:rsidRDefault="002F79AB" w:rsidP="002F79AB">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2F79AB" w14:paraId="3EE7E7AB" w14:textId="77777777" w:rsidTr="00E43116">
        <w:trPr>
          <w:gridAfter w:val="1"/>
          <w:wAfter w:w="29" w:type="dxa"/>
          <w:trHeight w:val="300"/>
        </w:trPr>
        <w:tc>
          <w:tcPr>
            <w:tcW w:w="2695" w:type="dxa"/>
          </w:tcPr>
          <w:p w14:paraId="6A2F7EB0" w14:textId="55DA8917" w:rsidR="002F79AB" w:rsidRPr="0019675B" w:rsidRDefault="002F79AB" w:rsidP="002F79AB">
            <w:pPr>
              <w:pStyle w:val="BodyText"/>
              <w:rPr>
                <w:rFonts w:ascii="Arial" w:hAnsi="Arial" w:cs="Arial"/>
                <w:b/>
                <w:bCs/>
                <w:w w:val="0"/>
              </w:rPr>
            </w:pPr>
            <w:bookmarkStart w:id="456" w:name="_BPDCI_155"/>
            <w:bookmarkStart w:id="457" w:name="_DV_C150"/>
            <w:r w:rsidRPr="0019675B">
              <w:rPr>
                <w:rFonts w:ascii="Arial" w:hAnsi="Arial" w:cs="Arial"/>
                <w:b/>
                <w:bCs/>
                <w:lang w:val="en-US"/>
              </w:rPr>
              <w:t>"STC"</w:t>
            </w:r>
            <w:bookmarkEnd w:id="456"/>
            <w:bookmarkEnd w:id="457"/>
          </w:p>
        </w:tc>
        <w:tc>
          <w:tcPr>
            <w:tcW w:w="7625" w:type="dxa"/>
          </w:tcPr>
          <w:p w14:paraId="3B1C11E9" w14:textId="6FCB8C1A" w:rsidR="002F79AB" w:rsidRPr="0019675B" w:rsidRDefault="002F79AB" w:rsidP="002F79AB">
            <w:pPr>
              <w:pStyle w:val="BodyText"/>
              <w:jc w:val="both"/>
              <w:rPr>
                <w:rFonts w:ascii="Arial" w:hAnsi="Arial" w:cs="Arial"/>
                <w:b/>
                <w:bCs/>
                <w:w w:val="0"/>
              </w:rPr>
            </w:pPr>
            <w:bookmarkStart w:id="458" w:name="_BPDCI_156"/>
            <w:r w:rsidRPr="5659255A">
              <w:rPr>
                <w:rFonts w:ascii="Arial" w:hAnsi="Arial" w:cs="Arial"/>
              </w:rPr>
              <w:t xml:space="preserve">the </w:t>
            </w:r>
            <w:bookmarkStart w:id="459" w:name="_BPDCI_157"/>
            <w:bookmarkEnd w:id="458"/>
            <w:r w:rsidRPr="5659255A">
              <w:rPr>
                <w:rFonts w:ascii="Arial" w:hAnsi="Arial" w:cs="Arial"/>
                <w:b/>
                <w:bCs/>
                <w:lang w:val="en-US"/>
              </w:rPr>
              <w:t>System Operator - Transmission Owner Code</w:t>
            </w:r>
            <w:bookmarkEnd w:id="459"/>
            <w:r w:rsidRPr="5659255A">
              <w:rPr>
                <w:rFonts w:ascii="Arial" w:hAnsi="Arial" w:cs="Arial"/>
                <w:b/>
                <w:bCs/>
                <w:lang w:val="en-US"/>
              </w:rPr>
              <w:t xml:space="preserve"> </w:t>
            </w:r>
            <w:bookmarkStart w:id="460"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60"/>
          </w:p>
        </w:tc>
      </w:tr>
      <w:tr w:rsidR="002F79AB" w14:paraId="770B2397" w14:textId="77777777" w:rsidTr="00E43116">
        <w:trPr>
          <w:gridAfter w:val="1"/>
          <w:wAfter w:w="29" w:type="dxa"/>
          <w:trHeight w:val="300"/>
        </w:trPr>
        <w:tc>
          <w:tcPr>
            <w:tcW w:w="2695" w:type="dxa"/>
          </w:tcPr>
          <w:p w14:paraId="1E8463F4" w14:textId="77777777" w:rsidR="002F79AB" w:rsidRDefault="002F79AB" w:rsidP="002F79AB">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2F79AB" w:rsidRDefault="002F79AB" w:rsidP="002F79AB">
            <w:pPr>
              <w:pStyle w:val="BodyText"/>
              <w:rPr>
                <w:rFonts w:ascii="Arial" w:hAnsi="Arial" w:cs="Arial"/>
                <w:b/>
                <w:bCs/>
                <w:color w:val="000000"/>
                <w:lang w:eastAsia="en-GB"/>
              </w:rPr>
            </w:pPr>
          </w:p>
          <w:p w14:paraId="6E6F898B" w14:textId="77777777" w:rsidR="002F79AB" w:rsidRDefault="002F79AB" w:rsidP="002F79AB">
            <w:pPr>
              <w:pStyle w:val="BodyText"/>
              <w:rPr>
                <w:rFonts w:ascii="Arial" w:hAnsi="Arial" w:cs="Arial"/>
                <w:b/>
                <w:bCs/>
                <w:color w:val="000000"/>
                <w:lang w:eastAsia="en-GB"/>
              </w:rPr>
            </w:pPr>
          </w:p>
          <w:p w14:paraId="61AF64A9" w14:textId="3F5C6877" w:rsidR="002F79AB" w:rsidRPr="00F17F42" w:rsidRDefault="002F79AB" w:rsidP="002F79AB">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2F79AB" w:rsidRDefault="002F79AB" w:rsidP="002F79AB">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2F79AB" w:rsidRPr="000B328D" w:rsidRDefault="002F79AB" w:rsidP="002F79AB">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2F79AB" w:rsidRPr="00F17F42" w:rsidRDefault="002F79AB" w:rsidP="002F79AB">
            <w:pPr>
              <w:pStyle w:val="BodyText"/>
              <w:jc w:val="both"/>
              <w:rPr>
                <w:rFonts w:ascii="Arial" w:hAnsi="Arial" w:cs="Arial"/>
              </w:rPr>
            </w:pPr>
          </w:p>
        </w:tc>
      </w:tr>
      <w:tr w:rsidR="002F79AB" w14:paraId="4779A386" w14:textId="77777777" w:rsidTr="00E43116">
        <w:trPr>
          <w:gridAfter w:val="1"/>
          <w:wAfter w:w="29" w:type="dxa"/>
          <w:trHeight w:val="300"/>
        </w:trPr>
        <w:tc>
          <w:tcPr>
            <w:tcW w:w="2695" w:type="dxa"/>
          </w:tcPr>
          <w:p w14:paraId="01615810" w14:textId="77777777" w:rsidR="002F79AB" w:rsidRDefault="002F79AB" w:rsidP="002F79AB">
            <w:pPr>
              <w:pStyle w:val="BodyText"/>
              <w:rPr>
                <w:rFonts w:ascii="Arial" w:hAnsi="Arial" w:cs="Arial"/>
                <w:b/>
                <w:bCs/>
              </w:rPr>
            </w:pPr>
            <w:r>
              <w:rPr>
                <w:rFonts w:ascii="Arial" w:hAnsi="Arial" w:cs="Arial"/>
                <w:b/>
                <w:bCs/>
              </w:rPr>
              <w:t>"STTEC"</w:t>
            </w:r>
          </w:p>
        </w:tc>
        <w:tc>
          <w:tcPr>
            <w:tcW w:w="7625" w:type="dxa"/>
          </w:tcPr>
          <w:p w14:paraId="0E7C0933" w14:textId="77777777" w:rsidR="002F79AB" w:rsidRDefault="002F79AB" w:rsidP="002F79AB">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61" w:name="_BPDCD_159"/>
            <w:r w:rsidRPr="0019675B">
              <w:rPr>
                <w:rFonts w:ascii="Arial" w:hAnsi="Arial" w:cs="Arial"/>
                <w:color w:val="0000FF"/>
              </w:rPr>
              <w:t>;</w:t>
            </w:r>
            <w:bookmarkEnd w:id="461"/>
          </w:p>
        </w:tc>
      </w:tr>
      <w:tr w:rsidR="002F79AB" w14:paraId="70324469" w14:textId="77777777" w:rsidTr="00E43116">
        <w:trPr>
          <w:gridAfter w:val="1"/>
          <w:wAfter w:w="29" w:type="dxa"/>
          <w:trHeight w:val="300"/>
        </w:trPr>
        <w:tc>
          <w:tcPr>
            <w:tcW w:w="2695" w:type="dxa"/>
          </w:tcPr>
          <w:p w14:paraId="2083214A" w14:textId="77777777" w:rsidR="002F79AB" w:rsidRDefault="002F79AB" w:rsidP="002F79AB">
            <w:pPr>
              <w:pStyle w:val="BodyText"/>
              <w:rPr>
                <w:rFonts w:ascii="Arial" w:hAnsi="Arial" w:cs="Arial"/>
                <w:b/>
                <w:bCs/>
              </w:rPr>
            </w:pPr>
            <w:r>
              <w:rPr>
                <w:rFonts w:ascii="Arial" w:hAnsi="Arial" w:cs="Arial"/>
                <w:b/>
                <w:bCs/>
              </w:rPr>
              <w:t>"STTEC Authorisation"</w:t>
            </w:r>
          </w:p>
        </w:tc>
        <w:tc>
          <w:tcPr>
            <w:tcW w:w="7625" w:type="dxa"/>
          </w:tcPr>
          <w:p w14:paraId="61A0C855" w14:textId="77777777" w:rsidR="002F79AB" w:rsidRDefault="002F79AB" w:rsidP="002F79AB">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62" w:name="_BPDCD_160"/>
            <w:r w:rsidRPr="0019675B">
              <w:rPr>
                <w:rFonts w:ascii="Arial" w:hAnsi="Arial" w:cs="Arial"/>
              </w:rPr>
              <w:t>;</w:t>
            </w:r>
            <w:bookmarkEnd w:id="462"/>
          </w:p>
        </w:tc>
      </w:tr>
      <w:tr w:rsidR="002F79AB" w14:paraId="147DC459" w14:textId="77777777" w:rsidTr="00E43116">
        <w:trPr>
          <w:gridAfter w:val="1"/>
          <w:wAfter w:w="29" w:type="dxa"/>
          <w:trHeight w:val="300"/>
        </w:trPr>
        <w:tc>
          <w:tcPr>
            <w:tcW w:w="2695" w:type="dxa"/>
          </w:tcPr>
          <w:p w14:paraId="537760B0" w14:textId="77777777" w:rsidR="002F79AB" w:rsidRDefault="002F79AB" w:rsidP="002F79AB">
            <w:pPr>
              <w:pStyle w:val="BodyText"/>
              <w:rPr>
                <w:rFonts w:ascii="Arial" w:hAnsi="Arial" w:cs="Arial"/>
                <w:b/>
                <w:bCs/>
              </w:rPr>
            </w:pPr>
            <w:r>
              <w:rPr>
                <w:rFonts w:ascii="Arial" w:hAnsi="Arial" w:cs="Arial"/>
                <w:b/>
                <w:bCs/>
              </w:rPr>
              <w:t>"STTEC Charge"</w:t>
            </w:r>
          </w:p>
        </w:tc>
        <w:tc>
          <w:tcPr>
            <w:tcW w:w="7625" w:type="dxa"/>
          </w:tcPr>
          <w:p w14:paraId="25C5132F" w14:textId="77777777" w:rsidR="002F79AB" w:rsidRDefault="002F79AB" w:rsidP="002F79AB">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63" w:name="_BPDCD_161"/>
            <w:r w:rsidRPr="00530856">
              <w:rPr>
                <w:rFonts w:ascii="Arial" w:hAnsi="Arial" w:cs="Arial"/>
              </w:rPr>
              <w:t>;</w:t>
            </w:r>
            <w:bookmarkEnd w:id="463"/>
          </w:p>
        </w:tc>
      </w:tr>
      <w:tr w:rsidR="002F79AB" w14:paraId="40B362B1" w14:textId="77777777" w:rsidTr="00E43116">
        <w:trPr>
          <w:gridAfter w:val="1"/>
          <w:wAfter w:w="29" w:type="dxa"/>
          <w:trHeight w:val="300"/>
        </w:trPr>
        <w:tc>
          <w:tcPr>
            <w:tcW w:w="2695" w:type="dxa"/>
          </w:tcPr>
          <w:p w14:paraId="37E24EBE" w14:textId="77777777" w:rsidR="002F79AB" w:rsidRDefault="002F79AB" w:rsidP="002F79AB">
            <w:pPr>
              <w:pStyle w:val="BodyText"/>
              <w:rPr>
                <w:rFonts w:ascii="Arial" w:hAnsi="Arial" w:cs="Arial"/>
                <w:b/>
                <w:bCs/>
              </w:rPr>
            </w:pPr>
            <w:r>
              <w:rPr>
                <w:rFonts w:ascii="Arial" w:hAnsi="Arial" w:cs="Arial"/>
                <w:b/>
                <w:bCs/>
              </w:rPr>
              <w:t>"STTEC Offer"</w:t>
            </w:r>
          </w:p>
        </w:tc>
        <w:tc>
          <w:tcPr>
            <w:tcW w:w="7625" w:type="dxa"/>
          </w:tcPr>
          <w:p w14:paraId="7FF3A2A4" w14:textId="77777777" w:rsidR="002F79AB" w:rsidRDefault="002F79AB" w:rsidP="002F79AB">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64" w:name="_BPDCD_162"/>
            <w:r w:rsidRPr="00530856">
              <w:rPr>
                <w:rFonts w:ascii="Arial" w:hAnsi="Arial" w:cs="Arial"/>
              </w:rPr>
              <w:t>;</w:t>
            </w:r>
            <w:bookmarkEnd w:id="464"/>
          </w:p>
        </w:tc>
      </w:tr>
      <w:tr w:rsidR="002F79AB" w14:paraId="2972AC64" w14:textId="77777777" w:rsidTr="00E43116">
        <w:trPr>
          <w:gridAfter w:val="1"/>
          <w:wAfter w:w="29" w:type="dxa"/>
          <w:trHeight w:val="300"/>
        </w:trPr>
        <w:tc>
          <w:tcPr>
            <w:tcW w:w="2695" w:type="dxa"/>
          </w:tcPr>
          <w:p w14:paraId="3CDDF68B" w14:textId="77777777" w:rsidR="002F79AB" w:rsidRDefault="002F79AB" w:rsidP="002F79AB">
            <w:pPr>
              <w:pStyle w:val="BodyText"/>
              <w:rPr>
                <w:rFonts w:ascii="Arial" w:hAnsi="Arial" w:cs="Arial"/>
                <w:b/>
                <w:bCs/>
              </w:rPr>
            </w:pPr>
            <w:r>
              <w:rPr>
                <w:rFonts w:ascii="Arial" w:hAnsi="Arial" w:cs="Arial"/>
                <w:b/>
                <w:bCs/>
              </w:rPr>
              <w:t>"STTEC Period"</w:t>
            </w:r>
          </w:p>
        </w:tc>
        <w:tc>
          <w:tcPr>
            <w:tcW w:w="7625" w:type="dxa"/>
          </w:tcPr>
          <w:p w14:paraId="2A480EF6" w14:textId="77777777" w:rsidR="002F79AB" w:rsidRDefault="002F79AB" w:rsidP="002F79AB">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65" w:name="_BPDCD_163"/>
            <w:r w:rsidRPr="00530856">
              <w:rPr>
                <w:rFonts w:ascii="Arial" w:hAnsi="Arial" w:cs="Arial"/>
              </w:rPr>
              <w:t>;</w:t>
            </w:r>
            <w:bookmarkEnd w:id="465"/>
          </w:p>
        </w:tc>
      </w:tr>
      <w:tr w:rsidR="002F79AB" w14:paraId="4FDA6CD3" w14:textId="77777777" w:rsidTr="00E43116">
        <w:trPr>
          <w:gridAfter w:val="1"/>
          <w:wAfter w:w="29" w:type="dxa"/>
          <w:trHeight w:val="300"/>
        </w:trPr>
        <w:tc>
          <w:tcPr>
            <w:tcW w:w="2695" w:type="dxa"/>
          </w:tcPr>
          <w:p w14:paraId="2F4C3492" w14:textId="77777777" w:rsidR="002F79AB" w:rsidRDefault="002F79AB" w:rsidP="002F79AB">
            <w:pPr>
              <w:pStyle w:val="BodyText"/>
              <w:rPr>
                <w:rFonts w:ascii="Arial" w:hAnsi="Arial" w:cs="Arial"/>
                <w:b/>
                <w:bCs/>
              </w:rPr>
            </w:pPr>
            <w:r>
              <w:rPr>
                <w:rFonts w:ascii="Arial" w:hAnsi="Arial" w:cs="Arial"/>
                <w:b/>
                <w:bCs/>
              </w:rPr>
              <w:t>"STTEC Request"</w:t>
            </w:r>
          </w:p>
        </w:tc>
        <w:tc>
          <w:tcPr>
            <w:tcW w:w="7625" w:type="dxa"/>
          </w:tcPr>
          <w:p w14:paraId="1989A061" w14:textId="77777777" w:rsidR="002F79AB" w:rsidRDefault="002F79AB" w:rsidP="002F79AB">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66" w:name="_BPDCD_164"/>
            <w:r w:rsidRPr="00530856">
              <w:rPr>
                <w:rFonts w:ascii="Arial" w:hAnsi="Arial" w:cs="Arial"/>
                <w:color w:val="0000FF"/>
              </w:rPr>
              <w:t>;</w:t>
            </w:r>
            <w:bookmarkEnd w:id="466"/>
          </w:p>
        </w:tc>
      </w:tr>
      <w:tr w:rsidR="002F79AB" w14:paraId="41CC5EC5" w14:textId="77777777" w:rsidTr="00E43116">
        <w:trPr>
          <w:gridAfter w:val="1"/>
          <w:wAfter w:w="29" w:type="dxa"/>
          <w:trHeight w:val="300"/>
        </w:trPr>
        <w:tc>
          <w:tcPr>
            <w:tcW w:w="2695" w:type="dxa"/>
          </w:tcPr>
          <w:p w14:paraId="098DAE5A" w14:textId="77777777" w:rsidR="002F79AB" w:rsidRDefault="002F79AB" w:rsidP="002F79AB">
            <w:pPr>
              <w:pStyle w:val="BodyText"/>
              <w:rPr>
                <w:rFonts w:ascii="Arial" w:hAnsi="Arial" w:cs="Arial"/>
                <w:b/>
                <w:bCs/>
              </w:rPr>
            </w:pPr>
            <w:r>
              <w:rPr>
                <w:rFonts w:ascii="Arial" w:hAnsi="Arial" w:cs="Arial"/>
                <w:b/>
                <w:bCs/>
              </w:rPr>
              <w:t>"STTEC Request Fee"</w:t>
            </w:r>
          </w:p>
        </w:tc>
        <w:tc>
          <w:tcPr>
            <w:tcW w:w="7625" w:type="dxa"/>
          </w:tcPr>
          <w:p w14:paraId="1B66620D" w14:textId="77777777" w:rsidR="002F79AB" w:rsidRDefault="002F79AB" w:rsidP="002F79AB">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67" w:name="_BPDCD_165"/>
            <w:r w:rsidRPr="00530856">
              <w:rPr>
                <w:rFonts w:ascii="Arial" w:hAnsi="Arial" w:cs="Arial"/>
                <w:color w:val="0000FF"/>
              </w:rPr>
              <w:t>;</w:t>
            </w:r>
            <w:bookmarkEnd w:id="467"/>
          </w:p>
        </w:tc>
      </w:tr>
      <w:tr w:rsidR="002F79AB" w14:paraId="40FB2753" w14:textId="77777777" w:rsidTr="00E43116">
        <w:trPr>
          <w:gridAfter w:val="1"/>
          <w:wAfter w:w="29" w:type="dxa"/>
          <w:trHeight w:val="300"/>
        </w:trPr>
        <w:tc>
          <w:tcPr>
            <w:tcW w:w="2695" w:type="dxa"/>
          </w:tcPr>
          <w:p w14:paraId="585C816F" w14:textId="77777777" w:rsidR="002F79AB" w:rsidRDefault="002F79AB" w:rsidP="002F79AB">
            <w:pPr>
              <w:pStyle w:val="BodyText"/>
              <w:rPr>
                <w:rFonts w:ascii="Arial" w:hAnsi="Arial" w:cs="Arial"/>
                <w:b/>
                <w:bCs/>
              </w:rPr>
            </w:pPr>
            <w:r>
              <w:rPr>
                <w:rFonts w:ascii="Arial" w:hAnsi="Arial" w:cs="Arial"/>
                <w:b/>
                <w:bCs/>
              </w:rPr>
              <w:t>"STTEC Request Form"</w:t>
            </w:r>
          </w:p>
        </w:tc>
        <w:tc>
          <w:tcPr>
            <w:tcW w:w="7625" w:type="dxa"/>
          </w:tcPr>
          <w:p w14:paraId="6FDE5F4E" w14:textId="77777777" w:rsidR="002F79AB" w:rsidRDefault="002F79AB" w:rsidP="002F79AB">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68" w:name="_BPDCD_166"/>
            <w:r w:rsidRPr="00530856">
              <w:rPr>
                <w:rFonts w:ascii="Arial" w:hAnsi="Arial" w:cs="Arial"/>
              </w:rPr>
              <w:t>;</w:t>
            </w:r>
            <w:bookmarkEnd w:id="468"/>
          </w:p>
        </w:tc>
      </w:tr>
      <w:tr w:rsidR="002F79AB" w14:paraId="347FFC65" w14:textId="77777777" w:rsidTr="00E43116">
        <w:trPr>
          <w:gridAfter w:val="1"/>
          <w:wAfter w:w="29" w:type="dxa"/>
          <w:trHeight w:val="300"/>
        </w:trPr>
        <w:tc>
          <w:tcPr>
            <w:tcW w:w="2695" w:type="dxa"/>
          </w:tcPr>
          <w:p w14:paraId="7E207BE2" w14:textId="77777777" w:rsidR="002F79AB" w:rsidRDefault="002F79AB" w:rsidP="002F79AB">
            <w:pPr>
              <w:pStyle w:val="BodyText"/>
              <w:rPr>
                <w:rFonts w:ascii="Arial" w:hAnsi="Arial" w:cs="Arial"/>
                <w:b/>
                <w:bCs/>
              </w:rPr>
            </w:pPr>
            <w:r>
              <w:rPr>
                <w:rFonts w:ascii="Arial" w:hAnsi="Arial" w:cs="Arial"/>
                <w:b/>
                <w:bCs/>
              </w:rPr>
              <w:t>"Subsidiary"</w:t>
            </w:r>
          </w:p>
        </w:tc>
        <w:tc>
          <w:tcPr>
            <w:tcW w:w="7625" w:type="dxa"/>
          </w:tcPr>
          <w:p w14:paraId="3F3D7A0C" w14:textId="77777777" w:rsidR="002F79AB" w:rsidRDefault="002F79AB" w:rsidP="002F79AB">
            <w:pPr>
              <w:pStyle w:val="BodyText"/>
              <w:jc w:val="both"/>
              <w:rPr>
                <w:rFonts w:ascii="Arial" w:hAnsi="Arial" w:cs="Arial"/>
              </w:rPr>
            </w:pPr>
            <w:r>
              <w:rPr>
                <w:rFonts w:ascii="Arial" w:hAnsi="Arial" w:cs="Arial"/>
              </w:rPr>
              <w:t>has the meaning given to that term in section 736A of the Companies Act 1985;</w:t>
            </w:r>
          </w:p>
        </w:tc>
      </w:tr>
      <w:tr w:rsidR="002F79AB" w14:paraId="054F77F4" w14:textId="77777777" w:rsidTr="00E43116">
        <w:trPr>
          <w:gridAfter w:val="1"/>
          <w:wAfter w:w="29" w:type="dxa"/>
          <w:trHeight w:val="300"/>
        </w:trPr>
        <w:tc>
          <w:tcPr>
            <w:tcW w:w="2695" w:type="dxa"/>
          </w:tcPr>
          <w:p w14:paraId="2D0286F5" w14:textId="77777777" w:rsidR="002F79AB" w:rsidRDefault="002F79AB" w:rsidP="002F79AB">
            <w:pPr>
              <w:pStyle w:val="BodyText"/>
              <w:rPr>
                <w:rFonts w:ascii="Arial" w:hAnsi="Arial" w:cs="Arial"/>
                <w:b/>
                <w:bCs/>
              </w:rPr>
            </w:pPr>
            <w:r>
              <w:rPr>
                <w:rFonts w:ascii="Arial" w:hAnsi="Arial" w:cs="Arial"/>
                <w:b/>
                <w:bCs/>
              </w:rPr>
              <w:t>"Supplemental Agreement"</w:t>
            </w:r>
          </w:p>
        </w:tc>
        <w:tc>
          <w:tcPr>
            <w:tcW w:w="7625" w:type="dxa"/>
          </w:tcPr>
          <w:p w14:paraId="55003DCB" w14:textId="77777777" w:rsidR="002F79AB" w:rsidRDefault="002F79AB" w:rsidP="002F79AB">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2F79AB" w14:paraId="4904BDE0" w14:textId="77777777" w:rsidTr="00E43116">
        <w:trPr>
          <w:gridAfter w:val="1"/>
          <w:wAfter w:w="29" w:type="dxa"/>
          <w:trHeight w:val="300"/>
        </w:trPr>
        <w:tc>
          <w:tcPr>
            <w:tcW w:w="2695" w:type="dxa"/>
          </w:tcPr>
          <w:p w14:paraId="54B991FF" w14:textId="77777777" w:rsidR="002F79AB" w:rsidRDefault="002F79AB" w:rsidP="002F79AB">
            <w:pPr>
              <w:pStyle w:val="BodyText"/>
              <w:rPr>
                <w:rFonts w:ascii="Arial" w:hAnsi="Arial" w:cs="Arial"/>
                <w:b/>
                <w:bCs/>
              </w:rPr>
            </w:pPr>
            <w:r>
              <w:rPr>
                <w:rFonts w:ascii="Arial" w:hAnsi="Arial" w:cs="Arial"/>
                <w:b/>
                <w:bCs/>
              </w:rPr>
              <w:t>"Supplier"</w:t>
            </w:r>
          </w:p>
        </w:tc>
        <w:tc>
          <w:tcPr>
            <w:tcW w:w="7625" w:type="dxa"/>
          </w:tcPr>
          <w:p w14:paraId="6E22D2FA" w14:textId="77777777" w:rsidR="002F79AB" w:rsidRDefault="002F79AB" w:rsidP="002F79AB">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2F79AB" w14:paraId="3DC4F218" w14:textId="77777777" w:rsidTr="00E43116">
        <w:trPr>
          <w:gridAfter w:val="1"/>
          <w:wAfter w:w="29" w:type="dxa"/>
          <w:trHeight w:val="300"/>
        </w:trPr>
        <w:tc>
          <w:tcPr>
            <w:tcW w:w="2695" w:type="dxa"/>
          </w:tcPr>
          <w:p w14:paraId="55F51A5B" w14:textId="77777777" w:rsidR="002F79AB" w:rsidRDefault="002F79AB" w:rsidP="002F79AB">
            <w:pPr>
              <w:pStyle w:val="BodyText"/>
              <w:rPr>
                <w:rFonts w:ascii="Arial" w:hAnsi="Arial" w:cs="Arial"/>
                <w:b/>
                <w:bCs/>
              </w:rPr>
            </w:pPr>
            <w:r>
              <w:rPr>
                <w:rFonts w:ascii="Arial" w:hAnsi="Arial" w:cs="Arial"/>
                <w:b/>
                <w:bCs/>
              </w:rPr>
              <w:t>"Supply Agreement"</w:t>
            </w:r>
          </w:p>
        </w:tc>
        <w:tc>
          <w:tcPr>
            <w:tcW w:w="7625" w:type="dxa"/>
          </w:tcPr>
          <w:p w14:paraId="3701090C" w14:textId="77777777" w:rsidR="002F79AB" w:rsidRDefault="002F79AB" w:rsidP="002F79AB">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2F79AB" w14:paraId="513B7E40" w14:textId="77777777" w:rsidTr="00E43116">
        <w:trPr>
          <w:gridAfter w:val="1"/>
          <w:wAfter w:w="29" w:type="dxa"/>
          <w:trHeight w:val="300"/>
        </w:trPr>
        <w:tc>
          <w:tcPr>
            <w:tcW w:w="2695" w:type="dxa"/>
          </w:tcPr>
          <w:p w14:paraId="4788494D" w14:textId="77777777" w:rsidR="002F79AB" w:rsidRDefault="002F79AB" w:rsidP="002F79AB">
            <w:pPr>
              <w:pStyle w:val="BodyText"/>
              <w:rPr>
                <w:rFonts w:ascii="Arial" w:hAnsi="Arial" w:cs="Arial"/>
                <w:b/>
                <w:bCs/>
              </w:rPr>
            </w:pPr>
            <w:r>
              <w:rPr>
                <w:rFonts w:ascii="Arial" w:hAnsi="Arial" w:cs="Arial"/>
                <w:b/>
                <w:bCs/>
              </w:rPr>
              <w:t>“Supplier Half Hourly Demand”</w:t>
            </w:r>
          </w:p>
        </w:tc>
        <w:tc>
          <w:tcPr>
            <w:tcW w:w="7625" w:type="dxa"/>
          </w:tcPr>
          <w:p w14:paraId="5270ECDB" w14:textId="77777777" w:rsidR="002F79AB" w:rsidRDefault="002F79AB" w:rsidP="002F79AB">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2F79AB" w14:paraId="441B7E96" w14:textId="77777777" w:rsidTr="00E43116">
        <w:trPr>
          <w:gridAfter w:val="1"/>
          <w:wAfter w:w="29" w:type="dxa"/>
          <w:trHeight w:val="300"/>
        </w:trPr>
        <w:tc>
          <w:tcPr>
            <w:tcW w:w="2695" w:type="dxa"/>
          </w:tcPr>
          <w:p w14:paraId="72673E48" w14:textId="77777777" w:rsidR="002F79AB" w:rsidRDefault="002F79AB" w:rsidP="002F79AB">
            <w:pPr>
              <w:pStyle w:val="BodyText"/>
              <w:rPr>
                <w:rFonts w:ascii="Arial" w:hAnsi="Arial" w:cs="Arial"/>
                <w:b/>
                <w:bCs/>
              </w:rPr>
            </w:pPr>
            <w:r>
              <w:rPr>
                <w:rFonts w:ascii="Arial" w:hAnsi="Arial" w:cs="Arial"/>
                <w:b/>
                <w:bCs/>
              </w:rPr>
              <w:t>"Supply Licence"</w:t>
            </w:r>
          </w:p>
        </w:tc>
        <w:tc>
          <w:tcPr>
            <w:tcW w:w="7625" w:type="dxa"/>
          </w:tcPr>
          <w:p w14:paraId="7DCD329C" w14:textId="77777777" w:rsidR="002F79AB" w:rsidRDefault="002F79AB" w:rsidP="002F79AB">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2F79AB" w14:paraId="7738FAC2" w14:textId="77777777" w:rsidTr="00E43116">
        <w:trPr>
          <w:gridAfter w:val="1"/>
          <w:wAfter w:w="29" w:type="dxa"/>
          <w:trHeight w:val="300"/>
        </w:trPr>
        <w:tc>
          <w:tcPr>
            <w:tcW w:w="2695" w:type="dxa"/>
          </w:tcPr>
          <w:p w14:paraId="6DD41A54" w14:textId="77777777" w:rsidR="002F79AB" w:rsidRDefault="002F79AB" w:rsidP="002F79AB">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2F79AB" w:rsidRDefault="002F79AB" w:rsidP="002F79AB">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(i.e.</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2F79AB" w14:paraId="3DB6ABDD" w14:textId="77777777" w:rsidTr="00E43116">
        <w:trPr>
          <w:gridAfter w:val="1"/>
          <w:wAfter w:w="29" w:type="dxa"/>
          <w:trHeight w:val="300"/>
        </w:trPr>
        <w:tc>
          <w:tcPr>
            <w:tcW w:w="2695" w:type="dxa"/>
          </w:tcPr>
          <w:p w14:paraId="5FF8E713" w14:textId="77777777" w:rsidR="002F79AB" w:rsidRDefault="002F79AB" w:rsidP="002F79AB">
            <w:pPr>
              <w:pStyle w:val="BodyText"/>
              <w:rPr>
                <w:rFonts w:ascii="Arial" w:hAnsi="Arial" w:cs="Arial"/>
                <w:b/>
                <w:bCs/>
              </w:rPr>
            </w:pPr>
            <w:r>
              <w:rPr>
                <w:rFonts w:ascii="Arial" w:hAnsi="Arial" w:cs="Arial"/>
                <w:b/>
                <w:bCs/>
              </w:rPr>
              <w:t>“Supplier Volume Allocation”</w:t>
            </w:r>
          </w:p>
        </w:tc>
        <w:tc>
          <w:tcPr>
            <w:tcW w:w="7625" w:type="dxa"/>
          </w:tcPr>
          <w:p w14:paraId="6AC5B4D1"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0AF17A40" w14:textId="77777777" w:rsidTr="00E43116">
        <w:trPr>
          <w:gridAfter w:val="1"/>
          <w:wAfter w:w="29" w:type="dxa"/>
          <w:trHeight w:val="300"/>
        </w:trPr>
        <w:tc>
          <w:tcPr>
            <w:tcW w:w="2695" w:type="dxa"/>
          </w:tcPr>
          <w:p w14:paraId="23EC1388" w14:textId="77777777" w:rsidR="002F79AB" w:rsidRDefault="002F79AB" w:rsidP="002F79AB">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2F79AB" w:rsidRDefault="002F79AB" w:rsidP="002F79AB">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2F79AB" w14:paraId="29EDFFB9" w14:textId="77777777" w:rsidTr="00E43116">
        <w:trPr>
          <w:gridAfter w:val="1"/>
          <w:wAfter w:w="29" w:type="dxa"/>
          <w:trHeight w:val="300"/>
        </w:trPr>
        <w:tc>
          <w:tcPr>
            <w:tcW w:w="2695" w:type="dxa"/>
          </w:tcPr>
          <w:p w14:paraId="6CEBA57D" w14:textId="77777777" w:rsidR="002F79AB" w:rsidRPr="00F17F42" w:rsidRDefault="002F79AB" w:rsidP="002F79AB">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2F79AB" w:rsidRPr="00F17F42" w:rsidRDefault="002F79AB" w:rsidP="002F79AB">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2F79AB" w:rsidRPr="00F17F42" w:rsidRDefault="002F79AB" w:rsidP="002F79AB">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2F79AB" w:rsidRPr="00F17F42" w:rsidRDefault="002F79AB" w:rsidP="002F79AB">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2F79AB" w:rsidRPr="00B06914" w:rsidRDefault="002F79AB" w:rsidP="002F79AB">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2F79AB" w:rsidRPr="00F17F42" w:rsidRDefault="002F79AB" w:rsidP="002F79AB">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2F79AB" w14:paraId="28DB436A" w14:textId="77777777" w:rsidTr="00E43116">
        <w:trPr>
          <w:gridAfter w:val="1"/>
          <w:wAfter w:w="29" w:type="dxa"/>
          <w:trHeight w:val="300"/>
        </w:trPr>
        <w:tc>
          <w:tcPr>
            <w:tcW w:w="2695" w:type="dxa"/>
          </w:tcPr>
          <w:p w14:paraId="2A782377" w14:textId="77777777" w:rsidR="002F79AB" w:rsidRDefault="002F79AB" w:rsidP="002F79AB">
            <w:pPr>
              <w:pStyle w:val="BodyText"/>
              <w:rPr>
                <w:rFonts w:ascii="Arial" w:hAnsi="Arial" w:cs="Arial"/>
                <w:b/>
                <w:bCs/>
              </w:rPr>
            </w:pPr>
            <w:r>
              <w:rPr>
                <w:rFonts w:ascii="Arial" w:hAnsi="Arial" w:cs="Arial"/>
                <w:b/>
                <w:bCs/>
              </w:rPr>
              <w:t>"Synchronous Compensation"</w:t>
            </w:r>
          </w:p>
        </w:tc>
        <w:tc>
          <w:tcPr>
            <w:tcW w:w="7625" w:type="dxa"/>
          </w:tcPr>
          <w:p w14:paraId="5DF55C1A" w14:textId="77777777" w:rsidR="002F79AB" w:rsidRDefault="002F79AB" w:rsidP="002F79AB">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2F79AB" w14:paraId="1B6DFD65" w14:textId="77777777" w:rsidTr="00E43116">
        <w:trPr>
          <w:gridAfter w:val="1"/>
          <w:wAfter w:w="29" w:type="dxa"/>
          <w:trHeight w:val="300"/>
        </w:trPr>
        <w:tc>
          <w:tcPr>
            <w:tcW w:w="2695" w:type="dxa"/>
          </w:tcPr>
          <w:p w14:paraId="7EB5F78C" w14:textId="77777777" w:rsidR="002F79AB" w:rsidRDefault="002F79AB" w:rsidP="002F79AB">
            <w:pPr>
              <w:pStyle w:val="BodyText"/>
              <w:rPr>
                <w:rFonts w:ascii="Arial" w:hAnsi="Arial" w:cs="Arial"/>
                <w:b/>
                <w:bCs/>
              </w:rPr>
            </w:pPr>
            <w:r>
              <w:rPr>
                <w:rFonts w:ascii="Arial" w:hAnsi="Arial" w:cs="Arial"/>
                <w:b/>
                <w:bCs/>
              </w:rPr>
              <w:t>"Synchronised"</w:t>
            </w:r>
          </w:p>
        </w:tc>
        <w:tc>
          <w:tcPr>
            <w:tcW w:w="7625" w:type="dxa"/>
          </w:tcPr>
          <w:p w14:paraId="25E69EFC" w14:textId="77777777" w:rsidR="002F79AB" w:rsidRDefault="002F79AB" w:rsidP="002F79AB">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2F79AB" w14:paraId="38B89450" w14:textId="77777777" w:rsidTr="00E43116">
        <w:trPr>
          <w:gridAfter w:val="1"/>
          <w:wAfter w:w="29" w:type="dxa"/>
          <w:trHeight w:val="300"/>
        </w:trPr>
        <w:tc>
          <w:tcPr>
            <w:tcW w:w="2695" w:type="dxa"/>
          </w:tcPr>
          <w:p w14:paraId="659EC8FB" w14:textId="77777777" w:rsidR="002F79AB" w:rsidRDefault="002F79AB" w:rsidP="002F79AB">
            <w:pPr>
              <w:pStyle w:val="BodyText"/>
              <w:rPr>
                <w:rFonts w:ascii="Arial" w:hAnsi="Arial" w:cs="Arial"/>
                <w:b/>
                <w:bCs/>
              </w:rPr>
            </w:pPr>
            <w:r>
              <w:rPr>
                <w:rFonts w:ascii="Arial" w:hAnsi="Arial" w:cs="Arial"/>
                <w:b/>
                <w:bCs/>
              </w:rPr>
              <w:t>"System Ancillary Services"</w:t>
            </w:r>
          </w:p>
        </w:tc>
        <w:tc>
          <w:tcPr>
            <w:tcW w:w="7625" w:type="dxa"/>
          </w:tcPr>
          <w:p w14:paraId="1791355B" w14:textId="77777777" w:rsidR="002F79AB" w:rsidRDefault="002F79AB" w:rsidP="002F79AB">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2F79AB" w14:paraId="6C44C08E" w14:textId="77777777" w:rsidTr="00E43116">
        <w:trPr>
          <w:gridAfter w:val="1"/>
          <w:wAfter w:w="29" w:type="dxa"/>
          <w:trHeight w:val="300"/>
        </w:trPr>
        <w:tc>
          <w:tcPr>
            <w:tcW w:w="2695" w:type="dxa"/>
          </w:tcPr>
          <w:p w14:paraId="6485FB36" w14:textId="77777777" w:rsidR="002F79AB" w:rsidRDefault="002F79AB" w:rsidP="002F79AB">
            <w:pPr>
              <w:pStyle w:val="BodyText"/>
              <w:rPr>
                <w:rFonts w:ascii="Arial" w:hAnsi="Arial" w:cs="Arial"/>
                <w:b/>
                <w:bCs/>
              </w:rPr>
            </w:pPr>
            <w:r>
              <w:rPr>
                <w:rFonts w:ascii="Arial" w:hAnsi="Arial" w:cs="Arial"/>
                <w:b/>
                <w:bCs/>
              </w:rPr>
              <w:t>"System"</w:t>
            </w:r>
          </w:p>
          <w:p w14:paraId="2AD2D0BD" w14:textId="77777777" w:rsidR="002F79AB" w:rsidRDefault="002F79AB" w:rsidP="002F79AB">
            <w:pPr>
              <w:pStyle w:val="BodyText"/>
              <w:rPr>
                <w:rFonts w:ascii="Arial" w:hAnsi="Arial" w:cs="Arial"/>
                <w:b/>
                <w:bCs/>
              </w:rPr>
            </w:pPr>
          </w:p>
          <w:p w14:paraId="1C1E9A01" w14:textId="1B026A3E" w:rsidR="002F79AB" w:rsidRPr="00373088" w:rsidRDefault="002F79AB" w:rsidP="002F79AB">
            <w:pPr>
              <w:pStyle w:val="BodyText"/>
              <w:rPr>
                <w:rFonts w:ascii="Arial" w:hAnsi="Arial" w:cs="Arial"/>
                <w:b/>
                <w:bCs/>
              </w:rPr>
            </w:pPr>
            <w:r>
              <w:rPr>
                <w:rFonts w:ascii="Arial" w:hAnsi="Arial" w:cs="Arial"/>
                <w:b/>
                <w:bCs/>
              </w:rPr>
              <w:t>“System Restoration :</w:t>
            </w:r>
          </w:p>
        </w:tc>
        <w:tc>
          <w:tcPr>
            <w:tcW w:w="7625" w:type="dxa"/>
          </w:tcPr>
          <w:p w14:paraId="34EA237E" w14:textId="77777777" w:rsidR="002F79AB" w:rsidRDefault="002F79AB" w:rsidP="002F79AB">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2F79AB" w:rsidRPr="00FD0CD3" w:rsidRDefault="002F79AB" w:rsidP="002F79AB">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2F79AB" w14:paraId="6AA9DDFB" w14:textId="77777777" w:rsidTr="00E43116">
        <w:trPr>
          <w:gridAfter w:val="1"/>
          <w:wAfter w:w="29" w:type="dxa"/>
          <w:trHeight w:val="300"/>
        </w:trPr>
        <w:tc>
          <w:tcPr>
            <w:tcW w:w="2695" w:type="dxa"/>
          </w:tcPr>
          <w:p w14:paraId="249BF7AE" w14:textId="77777777" w:rsidR="002F79AB" w:rsidRDefault="002F79AB" w:rsidP="002F79AB">
            <w:pPr>
              <w:pStyle w:val="BodyText"/>
              <w:rPr>
                <w:rFonts w:ascii="Arial" w:hAnsi="Arial" w:cs="Arial"/>
                <w:b/>
                <w:bCs/>
              </w:rPr>
            </w:pPr>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7625" w:type="dxa"/>
          </w:tcPr>
          <w:p w14:paraId="0E799DDD" w14:textId="77777777" w:rsidR="002F79AB" w:rsidRDefault="002F79AB" w:rsidP="002F79AB">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2F79AB" w14:paraId="1EF15221" w14:textId="77777777" w:rsidTr="00E43116">
        <w:trPr>
          <w:gridAfter w:val="1"/>
          <w:wAfter w:w="29" w:type="dxa"/>
          <w:trHeight w:val="300"/>
        </w:trPr>
        <w:tc>
          <w:tcPr>
            <w:tcW w:w="2695" w:type="dxa"/>
          </w:tcPr>
          <w:p w14:paraId="11B5D6F4" w14:textId="161173FF" w:rsidR="002F79AB" w:rsidRDefault="002F79AB" w:rsidP="002F79AB">
            <w:pPr>
              <w:pStyle w:val="BodyText"/>
              <w:rPr>
                <w:rFonts w:ascii="Arial" w:hAnsi="Arial" w:cs="Arial"/>
                <w:b/>
                <w:bCs/>
                <w:w w:val="0"/>
              </w:rPr>
            </w:pPr>
            <w:bookmarkStart w:id="469"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469"/>
          </w:p>
        </w:tc>
        <w:tc>
          <w:tcPr>
            <w:tcW w:w="7625" w:type="dxa"/>
          </w:tcPr>
          <w:p w14:paraId="08041048" w14:textId="77777777" w:rsidR="002F79AB" w:rsidRDefault="002F79AB" w:rsidP="002F79AB">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2F79AB" w14:paraId="4FF31BEE" w14:textId="77777777" w:rsidTr="00E43116">
        <w:trPr>
          <w:gridAfter w:val="1"/>
          <w:wAfter w:w="29" w:type="dxa"/>
          <w:trHeight w:val="300"/>
        </w:trPr>
        <w:tc>
          <w:tcPr>
            <w:tcW w:w="2695" w:type="dxa"/>
          </w:tcPr>
          <w:p w14:paraId="2AE889C4" w14:textId="77777777" w:rsidR="002F79AB" w:rsidRDefault="002F79AB" w:rsidP="002F79AB">
            <w:pPr>
              <w:pStyle w:val="BodyText"/>
              <w:rPr>
                <w:rFonts w:ascii="Arial" w:hAnsi="Arial" w:cs="Arial"/>
                <w:b/>
                <w:bCs/>
              </w:rPr>
            </w:pPr>
            <w:r>
              <w:rPr>
                <w:rFonts w:ascii="Arial" w:hAnsi="Arial" w:cs="Arial"/>
                <w:b/>
                <w:bCs/>
              </w:rPr>
              <w:t>"Target Frequency"</w:t>
            </w:r>
          </w:p>
        </w:tc>
        <w:tc>
          <w:tcPr>
            <w:tcW w:w="7625" w:type="dxa"/>
          </w:tcPr>
          <w:p w14:paraId="35F9EC83" w14:textId="77777777" w:rsidR="002F79AB" w:rsidRDefault="002F79AB" w:rsidP="002F79AB">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2F79AB" w14:paraId="067E4656" w14:textId="77777777" w:rsidTr="00E43116">
        <w:trPr>
          <w:gridAfter w:val="1"/>
          <w:wAfter w:w="29" w:type="dxa"/>
          <w:trHeight w:val="300"/>
        </w:trPr>
        <w:tc>
          <w:tcPr>
            <w:tcW w:w="2695" w:type="dxa"/>
          </w:tcPr>
          <w:p w14:paraId="3C835819" w14:textId="77777777" w:rsidR="002F79AB" w:rsidRDefault="002F79AB" w:rsidP="002F79AB">
            <w:pPr>
              <w:pStyle w:val="BodyText"/>
              <w:rPr>
                <w:rFonts w:ascii="Arial" w:hAnsi="Arial" w:cs="Arial"/>
                <w:b/>
                <w:bCs/>
              </w:rPr>
            </w:pPr>
            <w:r>
              <w:rPr>
                <w:rFonts w:ascii="Arial" w:hAnsi="Arial" w:cs="Arial"/>
                <w:b/>
                <w:bCs/>
              </w:rPr>
              <w:t>"TEC Increase Request"</w:t>
            </w:r>
          </w:p>
        </w:tc>
        <w:tc>
          <w:tcPr>
            <w:tcW w:w="7625" w:type="dxa"/>
          </w:tcPr>
          <w:p w14:paraId="15D77A5F" w14:textId="77777777" w:rsidR="002F79AB" w:rsidRDefault="002F79AB" w:rsidP="002F79AB">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70" w:name="_BPDCD_168"/>
            <w:r w:rsidRPr="00530856">
              <w:rPr>
                <w:rFonts w:ascii="Arial" w:hAnsi="Arial" w:cs="Arial"/>
                <w:lang w:val="en-US"/>
              </w:rPr>
              <w:t>;</w:t>
            </w:r>
            <w:bookmarkEnd w:id="470"/>
          </w:p>
        </w:tc>
      </w:tr>
      <w:tr w:rsidR="002F79AB" w14:paraId="1903594E" w14:textId="77777777" w:rsidTr="00E43116">
        <w:trPr>
          <w:gridAfter w:val="1"/>
          <w:wAfter w:w="29" w:type="dxa"/>
          <w:trHeight w:val="300"/>
        </w:trPr>
        <w:tc>
          <w:tcPr>
            <w:tcW w:w="2695" w:type="dxa"/>
          </w:tcPr>
          <w:p w14:paraId="355D1115"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2F79AB" w:rsidRDefault="002F79AB" w:rsidP="002F79AB">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71" w:name="_BPDCD_170"/>
            <w:r w:rsidRPr="00530856">
              <w:rPr>
                <w:rFonts w:ascii="Arial" w:hAnsi="Arial" w:cs="Arial"/>
              </w:rPr>
              <w:t>;</w:t>
            </w:r>
            <w:bookmarkEnd w:id="471"/>
          </w:p>
        </w:tc>
      </w:tr>
      <w:tr w:rsidR="002F79AB" w14:paraId="2AE992EA" w14:textId="77777777" w:rsidTr="00E43116">
        <w:trPr>
          <w:gridAfter w:val="1"/>
          <w:wAfter w:w="29" w:type="dxa"/>
          <w:trHeight w:val="300"/>
        </w:trPr>
        <w:tc>
          <w:tcPr>
            <w:tcW w:w="2695" w:type="dxa"/>
          </w:tcPr>
          <w:p w14:paraId="3085C4A7" w14:textId="77777777" w:rsidR="002F79AB" w:rsidRDefault="002F79AB" w:rsidP="002F79AB">
            <w:pPr>
              <w:pStyle w:val="BodyText"/>
              <w:rPr>
                <w:rFonts w:ascii="Arial" w:hAnsi="Arial" w:cs="Arial"/>
                <w:b/>
                <w:bCs/>
              </w:rPr>
            </w:pPr>
            <w:r>
              <w:rPr>
                <w:rFonts w:ascii="Arial" w:hAnsi="Arial" w:cs="Arial"/>
                <w:b/>
                <w:bCs/>
              </w:rPr>
              <w:t>"TEC Trade"</w:t>
            </w:r>
          </w:p>
        </w:tc>
        <w:tc>
          <w:tcPr>
            <w:tcW w:w="7625" w:type="dxa"/>
          </w:tcPr>
          <w:p w14:paraId="119E0117" w14:textId="77777777" w:rsidR="002F79AB" w:rsidRDefault="002F79AB" w:rsidP="002F79AB">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72" w:name="_BPDCD_171"/>
            <w:r w:rsidRPr="00530856">
              <w:rPr>
                <w:rFonts w:ascii="Arial" w:hAnsi="Arial" w:cs="Arial"/>
                <w:color w:val="0000FF"/>
              </w:rPr>
              <w:t>;</w:t>
            </w:r>
            <w:bookmarkEnd w:id="472"/>
          </w:p>
          <w:p w14:paraId="16D600CE" w14:textId="35B23B69" w:rsidR="002F79AB" w:rsidRDefault="002F79AB" w:rsidP="002F79AB">
            <w:pPr>
              <w:pStyle w:val="BodyText"/>
              <w:jc w:val="both"/>
              <w:rPr>
                <w:rFonts w:ascii="Arial" w:hAnsi="Arial" w:cs="Arial"/>
              </w:rPr>
            </w:pPr>
          </w:p>
        </w:tc>
      </w:tr>
      <w:tr w:rsidR="002F79AB" w14:paraId="195E18CA" w14:textId="77777777" w:rsidTr="00E43116">
        <w:trPr>
          <w:gridAfter w:val="1"/>
          <w:wAfter w:w="29" w:type="dxa"/>
          <w:trHeight w:val="300"/>
        </w:trPr>
        <w:tc>
          <w:tcPr>
            <w:tcW w:w="2695" w:type="dxa"/>
          </w:tcPr>
          <w:p w14:paraId="614DDDF5" w14:textId="77777777" w:rsidR="002F79AB" w:rsidRDefault="002F79AB" w:rsidP="002F79AB">
            <w:pPr>
              <w:pStyle w:val="BodyText"/>
              <w:rPr>
                <w:rFonts w:ascii="Arial" w:hAnsi="Arial" w:cs="Arial"/>
                <w:b/>
                <w:bCs/>
              </w:rPr>
            </w:pPr>
            <w:r>
              <w:rPr>
                <w:rFonts w:ascii="Arial" w:hAnsi="Arial" w:cs="Arial"/>
                <w:b/>
                <w:bCs/>
              </w:rPr>
              <w:t>"Tendered Capability Breakpoints"</w:t>
            </w:r>
          </w:p>
          <w:p w14:paraId="5DB5D7B3" w14:textId="0650B574" w:rsidR="002F79AB" w:rsidRDefault="002F79AB" w:rsidP="002F79AB">
            <w:pPr>
              <w:pStyle w:val="BodyText"/>
              <w:rPr>
                <w:rFonts w:ascii="Arial" w:hAnsi="Arial" w:cs="Arial"/>
                <w:b/>
                <w:bCs/>
              </w:rPr>
            </w:pPr>
          </w:p>
        </w:tc>
        <w:tc>
          <w:tcPr>
            <w:tcW w:w="7625" w:type="dxa"/>
          </w:tcPr>
          <w:p w14:paraId="2420CCD0" w14:textId="77777777" w:rsidR="002F79AB" w:rsidRDefault="002F79AB" w:rsidP="002F79AB">
            <w:pPr>
              <w:pStyle w:val="BodyText"/>
              <w:jc w:val="both"/>
              <w:rPr>
                <w:rFonts w:ascii="Arial" w:hAnsi="Arial" w:cs="Arial"/>
                <w:b/>
              </w:rPr>
            </w:pPr>
            <w:r>
              <w:rPr>
                <w:rFonts w:ascii="Arial" w:hAnsi="Arial" w:cs="Arial"/>
              </w:rPr>
              <w:t>as defined in Paragraph 1.4 of Appendix 5 of Schedule 3, Part I;</w:t>
            </w:r>
          </w:p>
        </w:tc>
      </w:tr>
      <w:tr w:rsidR="002F79AB" w14:paraId="43BD455A" w14:textId="77777777" w:rsidTr="00E43116">
        <w:trPr>
          <w:gridAfter w:val="1"/>
          <w:wAfter w:w="29" w:type="dxa"/>
          <w:trHeight w:val="300"/>
        </w:trPr>
        <w:tc>
          <w:tcPr>
            <w:tcW w:w="2695" w:type="dxa"/>
          </w:tcPr>
          <w:p w14:paraId="49E9ACF6"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2F79AB" w:rsidRDefault="002F79AB" w:rsidP="002F79AB">
            <w:pPr>
              <w:pStyle w:val="BodyText"/>
              <w:rPr>
                <w:rFonts w:ascii="Arial" w:hAnsi="Arial" w:cs="Arial"/>
                <w:b/>
                <w:bCs/>
              </w:rPr>
            </w:pPr>
          </w:p>
        </w:tc>
        <w:tc>
          <w:tcPr>
            <w:tcW w:w="7625" w:type="dxa"/>
          </w:tcPr>
          <w:p w14:paraId="3FB9534B" w14:textId="77777777" w:rsidR="002F79AB" w:rsidRDefault="002F79AB" w:rsidP="002F79AB">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73" w:name="_BPDCD_172"/>
            <w:r w:rsidRPr="00530856">
              <w:rPr>
                <w:rFonts w:ascii="Arial" w:hAnsi="Arial" w:cs="Arial"/>
                <w:szCs w:val="22"/>
              </w:rPr>
              <w:t>;</w:t>
            </w:r>
            <w:bookmarkEnd w:id="473"/>
          </w:p>
        </w:tc>
      </w:tr>
      <w:tr w:rsidR="002F79AB" w14:paraId="72807373" w14:textId="77777777" w:rsidTr="00E43116">
        <w:trPr>
          <w:gridAfter w:val="1"/>
          <w:wAfter w:w="29" w:type="dxa"/>
          <w:trHeight w:val="300"/>
        </w:trPr>
        <w:tc>
          <w:tcPr>
            <w:tcW w:w="2695" w:type="dxa"/>
          </w:tcPr>
          <w:p w14:paraId="4F1A771E" w14:textId="77777777" w:rsidR="002F79AB" w:rsidRDefault="002F79AB" w:rsidP="002F79AB">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2F79AB" w:rsidRDefault="002F79AB" w:rsidP="002F79AB">
            <w:pPr>
              <w:spacing w:after="240"/>
              <w:rPr>
                <w:rFonts w:ascii="Arial" w:hAnsi="Arial" w:cs="Arial"/>
                <w:b/>
                <w:bCs/>
              </w:rPr>
            </w:pPr>
          </w:p>
        </w:tc>
        <w:tc>
          <w:tcPr>
            <w:tcW w:w="7625" w:type="dxa"/>
          </w:tcPr>
          <w:p w14:paraId="756D05B2" w14:textId="77777777" w:rsidR="002F79AB" w:rsidRDefault="002F79AB" w:rsidP="002F79AB">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74" w:name="_BPDCD_173"/>
            <w:r w:rsidRPr="00530856">
              <w:rPr>
                <w:rFonts w:ascii="Arial" w:hAnsi="Arial" w:cs="Arial"/>
                <w:szCs w:val="22"/>
                <w:lang w:val="en-US"/>
              </w:rPr>
              <w:t>;</w:t>
            </w:r>
            <w:bookmarkEnd w:id="474"/>
          </w:p>
        </w:tc>
      </w:tr>
      <w:tr w:rsidR="002F79AB" w14:paraId="5092749F" w14:textId="77777777" w:rsidTr="00E43116">
        <w:trPr>
          <w:gridAfter w:val="1"/>
          <w:wAfter w:w="29" w:type="dxa"/>
          <w:trHeight w:val="300"/>
        </w:trPr>
        <w:tc>
          <w:tcPr>
            <w:tcW w:w="2695" w:type="dxa"/>
          </w:tcPr>
          <w:p w14:paraId="44D9F14C"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75" w:name="_BPDCD_174"/>
            <w:r w:rsidRPr="00530856">
              <w:rPr>
                <w:rFonts w:ascii="Arial" w:hAnsi="Arial" w:cs="Arial"/>
                <w:szCs w:val="22"/>
                <w:lang w:val="en-US"/>
              </w:rPr>
              <w:t>;</w:t>
            </w:r>
            <w:bookmarkEnd w:id="475"/>
          </w:p>
        </w:tc>
      </w:tr>
      <w:tr w:rsidR="002F79AB" w14:paraId="1BE3089C" w14:textId="77777777" w:rsidTr="00E43116">
        <w:trPr>
          <w:gridAfter w:val="1"/>
          <w:wAfter w:w="29" w:type="dxa"/>
          <w:trHeight w:val="300"/>
        </w:trPr>
        <w:tc>
          <w:tcPr>
            <w:tcW w:w="2695" w:type="dxa"/>
          </w:tcPr>
          <w:p w14:paraId="1D90DCB1"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76" w:name="_BPDCD_175"/>
            <w:r w:rsidRPr="00530856">
              <w:rPr>
                <w:rFonts w:ascii="Arial" w:hAnsi="Arial" w:cs="Arial"/>
                <w:szCs w:val="22"/>
                <w:lang w:val="en-US"/>
              </w:rPr>
              <w:t>;</w:t>
            </w:r>
            <w:bookmarkEnd w:id="476"/>
          </w:p>
        </w:tc>
      </w:tr>
      <w:tr w:rsidR="002F79AB" w14:paraId="0225C6CF" w14:textId="77777777" w:rsidTr="00E43116">
        <w:trPr>
          <w:gridAfter w:val="1"/>
          <w:wAfter w:w="29" w:type="dxa"/>
          <w:trHeight w:val="300"/>
        </w:trPr>
        <w:tc>
          <w:tcPr>
            <w:tcW w:w="2695" w:type="dxa"/>
          </w:tcPr>
          <w:p w14:paraId="6FCE019D"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77" w:name="_BPDCD_176"/>
            <w:r w:rsidRPr="00530856">
              <w:rPr>
                <w:rFonts w:ascii="Arial" w:hAnsi="Arial" w:cs="Arial"/>
                <w:szCs w:val="22"/>
                <w:lang w:val="en-US"/>
              </w:rPr>
              <w:t>;</w:t>
            </w:r>
            <w:bookmarkEnd w:id="477"/>
          </w:p>
        </w:tc>
      </w:tr>
      <w:tr w:rsidR="002F79AB" w14:paraId="5483C78F" w14:textId="77777777" w:rsidTr="00E43116">
        <w:trPr>
          <w:gridAfter w:val="1"/>
          <w:wAfter w:w="29" w:type="dxa"/>
          <w:trHeight w:val="300"/>
        </w:trPr>
        <w:tc>
          <w:tcPr>
            <w:tcW w:w="2695" w:type="dxa"/>
          </w:tcPr>
          <w:p w14:paraId="7E489703"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78" w:name="_BPDCD_177"/>
            <w:r w:rsidRPr="00530856">
              <w:rPr>
                <w:rFonts w:ascii="Arial" w:hAnsi="Arial" w:cs="Arial"/>
                <w:szCs w:val="22"/>
                <w:lang w:val="en-US"/>
              </w:rPr>
              <w:t>;</w:t>
            </w:r>
            <w:bookmarkEnd w:id="478"/>
          </w:p>
        </w:tc>
      </w:tr>
      <w:tr w:rsidR="002F79AB" w14:paraId="30A2DDF8" w14:textId="77777777" w:rsidTr="00E43116">
        <w:trPr>
          <w:gridAfter w:val="1"/>
          <w:wAfter w:w="29" w:type="dxa"/>
          <w:trHeight w:val="300"/>
        </w:trPr>
        <w:tc>
          <w:tcPr>
            <w:tcW w:w="2695" w:type="dxa"/>
          </w:tcPr>
          <w:p w14:paraId="5E8BA2E5"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2F79AB" w:rsidRDefault="002F79AB" w:rsidP="002F79AB">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79" w:name="_BPDCD_178"/>
            <w:r w:rsidRPr="00E236F2">
              <w:rPr>
                <w:rFonts w:ascii="Arial" w:hAnsi="Arial" w:cs="Arial"/>
                <w:szCs w:val="22"/>
                <w:lang w:val="en-US"/>
              </w:rPr>
              <w:t>;</w:t>
            </w:r>
            <w:bookmarkEnd w:id="479"/>
          </w:p>
        </w:tc>
      </w:tr>
      <w:tr w:rsidR="002F79AB" w14:paraId="418D630C" w14:textId="77777777" w:rsidTr="00E43116">
        <w:trPr>
          <w:gridAfter w:val="1"/>
          <w:wAfter w:w="29" w:type="dxa"/>
          <w:trHeight w:val="300"/>
        </w:trPr>
        <w:tc>
          <w:tcPr>
            <w:tcW w:w="2695" w:type="dxa"/>
          </w:tcPr>
          <w:p w14:paraId="732A4523"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2F79AB" w:rsidRDefault="002F79AB" w:rsidP="002F79AB">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80" w:name="_BPDCD_179"/>
            <w:r w:rsidRPr="00E236F2">
              <w:rPr>
                <w:rFonts w:ascii="Arial" w:hAnsi="Arial" w:cs="Arial"/>
                <w:szCs w:val="22"/>
                <w:lang w:val="en-US"/>
              </w:rPr>
              <w:t>;</w:t>
            </w:r>
            <w:bookmarkEnd w:id="480"/>
          </w:p>
        </w:tc>
      </w:tr>
      <w:tr w:rsidR="002F79AB" w14:paraId="22842467" w14:textId="77777777" w:rsidTr="00E43116">
        <w:trPr>
          <w:gridAfter w:val="1"/>
          <w:wAfter w:w="29" w:type="dxa"/>
          <w:trHeight w:val="300"/>
        </w:trPr>
        <w:tc>
          <w:tcPr>
            <w:tcW w:w="2695" w:type="dxa"/>
          </w:tcPr>
          <w:p w14:paraId="681D9EEB"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2F79AB" w:rsidRDefault="002F79AB" w:rsidP="002F79AB">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81" w:name="_BPDCD_180"/>
            <w:r w:rsidRPr="00E236F2">
              <w:rPr>
                <w:rFonts w:ascii="Arial" w:hAnsi="Arial" w:cs="Arial"/>
                <w:szCs w:val="22"/>
                <w:lang w:val="en-US"/>
              </w:rPr>
              <w:t>;</w:t>
            </w:r>
            <w:bookmarkEnd w:id="481"/>
          </w:p>
        </w:tc>
      </w:tr>
      <w:tr w:rsidR="002F79AB" w14:paraId="4D11F411" w14:textId="77777777" w:rsidTr="00E43116">
        <w:trPr>
          <w:gridAfter w:val="1"/>
          <w:wAfter w:w="29" w:type="dxa"/>
          <w:trHeight w:val="300"/>
        </w:trPr>
        <w:tc>
          <w:tcPr>
            <w:tcW w:w="2695" w:type="dxa"/>
          </w:tcPr>
          <w:p w14:paraId="42755A43"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2F79AB" w:rsidRDefault="002F79AB" w:rsidP="002F79AB">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482" w:name="_BPDCD_181"/>
            <w:r w:rsidRPr="00E236F2">
              <w:rPr>
                <w:rFonts w:ascii="Arial" w:hAnsi="Arial" w:cs="Arial"/>
                <w:color w:val="0000FF"/>
                <w:szCs w:val="22"/>
                <w:lang w:val="en-US"/>
              </w:rPr>
              <w:t>;</w:t>
            </w:r>
            <w:bookmarkEnd w:id="482"/>
          </w:p>
        </w:tc>
      </w:tr>
      <w:tr w:rsidR="002F79AB" w14:paraId="69614ED9" w14:textId="77777777" w:rsidTr="00E43116">
        <w:trPr>
          <w:gridAfter w:val="1"/>
          <w:wAfter w:w="29" w:type="dxa"/>
          <w:trHeight w:val="300"/>
        </w:trPr>
        <w:tc>
          <w:tcPr>
            <w:tcW w:w="2695" w:type="dxa"/>
          </w:tcPr>
          <w:p w14:paraId="44CD15C7"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2F79AB" w:rsidRDefault="002F79AB" w:rsidP="002F79AB">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83" w:name="_BPDCD_182"/>
            <w:r w:rsidRPr="00E236F2">
              <w:rPr>
                <w:rFonts w:ascii="Arial" w:hAnsi="Arial" w:cs="Arial"/>
                <w:szCs w:val="22"/>
                <w:lang w:val="en-US"/>
              </w:rPr>
              <w:t>;</w:t>
            </w:r>
            <w:bookmarkEnd w:id="483"/>
          </w:p>
        </w:tc>
      </w:tr>
      <w:tr w:rsidR="002F79AB" w14:paraId="5BF83305" w14:textId="77777777" w:rsidTr="00E43116">
        <w:trPr>
          <w:gridAfter w:val="1"/>
          <w:wAfter w:w="29" w:type="dxa"/>
          <w:trHeight w:val="300"/>
        </w:trPr>
        <w:tc>
          <w:tcPr>
            <w:tcW w:w="2695" w:type="dxa"/>
          </w:tcPr>
          <w:p w14:paraId="551ABD83"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2F79AB" w:rsidRDefault="002F79AB" w:rsidP="002F79AB">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84" w:name="_BPDCD_183"/>
            <w:r w:rsidRPr="00E236F2">
              <w:rPr>
                <w:rFonts w:ascii="Arial" w:hAnsi="Arial" w:cs="Arial"/>
                <w:szCs w:val="22"/>
                <w:lang w:val="en-US"/>
              </w:rPr>
              <w:t>;</w:t>
            </w:r>
            <w:bookmarkEnd w:id="484"/>
          </w:p>
        </w:tc>
      </w:tr>
      <w:tr w:rsidR="002F79AB" w14:paraId="0A14C918" w14:textId="77777777" w:rsidTr="00E43116">
        <w:trPr>
          <w:gridAfter w:val="1"/>
          <w:wAfter w:w="29" w:type="dxa"/>
          <w:trHeight w:val="300"/>
        </w:trPr>
        <w:tc>
          <w:tcPr>
            <w:tcW w:w="2695" w:type="dxa"/>
          </w:tcPr>
          <w:p w14:paraId="5BCA1AF6"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2F79AB" w:rsidRDefault="002F79AB" w:rsidP="002F79AB">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2F79AB" w14:paraId="11921D8A" w14:textId="77777777" w:rsidTr="00E43116">
        <w:trPr>
          <w:gridAfter w:val="1"/>
          <w:wAfter w:w="29" w:type="dxa"/>
          <w:trHeight w:val="300"/>
        </w:trPr>
        <w:tc>
          <w:tcPr>
            <w:tcW w:w="2695" w:type="dxa"/>
          </w:tcPr>
          <w:p w14:paraId="5A734F8B" w14:textId="77777777" w:rsidR="002F79AB" w:rsidRDefault="002F79AB" w:rsidP="002F79AB">
            <w:pPr>
              <w:pStyle w:val="BodyText"/>
              <w:rPr>
                <w:rFonts w:ascii="Arial" w:hAnsi="Arial" w:cs="Arial"/>
                <w:b/>
                <w:bCs/>
              </w:rPr>
            </w:pPr>
            <w:r>
              <w:rPr>
                <w:rFonts w:ascii="Arial" w:hAnsi="Arial" w:cs="Arial"/>
                <w:b/>
                <w:bCs/>
              </w:rPr>
              <w:t>"Tenderers"</w:t>
            </w:r>
          </w:p>
        </w:tc>
        <w:tc>
          <w:tcPr>
            <w:tcW w:w="7625" w:type="dxa"/>
          </w:tcPr>
          <w:p w14:paraId="14BF7FAF" w14:textId="77777777" w:rsidR="002F79AB" w:rsidRDefault="002F79AB" w:rsidP="002F79AB">
            <w:pPr>
              <w:pStyle w:val="BodyText"/>
              <w:jc w:val="both"/>
              <w:rPr>
                <w:rFonts w:ascii="Arial" w:hAnsi="Arial" w:cs="Arial"/>
              </w:rPr>
            </w:pPr>
            <w:r>
              <w:rPr>
                <w:rFonts w:ascii="Arial" w:hAnsi="Arial" w:cs="Arial"/>
              </w:rPr>
              <w:t>as defined in Paragraph 3.3 of Schedule 3, Part I;</w:t>
            </w:r>
          </w:p>
        </w:tc>
      </w:tr>
      <w:tr w:rsidR="002F79AB" w14:paraId="72F11859" w14:textId="77777777" w:rsidTr="00E43116">
        <w:trPr>
          <w:gridAfter w:val="1"/>
          <w:wAfter w:w="29" w:type="dxa"/>
          <w:trHeight w:val="300"/>
        </w:trPr>
        <w:tc>
          <w:tcPr>
            <w:tcW w:w="2695" w:type="dxa"/>
          </w:tcPr>
          <w:p w14:paraId="2D83FD1E" w14:textId="77777777" w:rsidR="002F79AB" w:rsidRDefault="002F79AB" w:rsidP="002F79AB">
            <w:pPr>
              <w:pStyle w:val="BodyText"/>
              <w:rPr>
                <w:rFonts w:ascii="Arial" w:hAnsi="Arial" w:cs="Arial"/>
                <w:b/>
                <w:bCs/>
              </w:rPr>
            </w:pPr>
            <w:r>
              <w:rPr>
                <w:rFonts w:ascii="Arial" w:hAnsi="Arial" w:cs="Arial"/>
                <w:b/>
                <w:bCs/>
              </w:rPr>
              <w:t>"Tender Period"</w:t>
            </w:r>
          </w:p>
        </w:tc>
        <w:tc>
          <w:tcPr>
            <w:tcW w:w="7625" w:type="dxa"/>
          </w:tcPr>
          <w:p w14:paraId="3B923467" w14:textId="77777777" w:rsidR="002F79AB" w:rsidRDefault="002F79AB" w:rsidP="002F79AB">
            <w:pPr>
              <w:pStyle w:val="BodyText"/>
              <w:jc w:val="both"/>
              <w:rPr>
                <w:rFonts w:ascii="Arial" w:hAnsi="Arial" w:cs="Arial"/>
              </w:rPr>
            </w:pPr>
            <w:r>
              <w:rPr>
                <w:rFonts w:ascii="Arial" w:hAnsi="Arial" w:cs="Arial"/>
              </w:rPr>
              <w:t>as defined in Paragraph 3.3 of Schedule 3, Part I;</w:t>
            </w:r>
          </w:p>
        </w:tc>
      </w:tr>
      <w:tr w:rsidR="002F79AB" w14:paraId="4D7C2530" w14:textId="77777777" w:rsidTr="00E43116">
        <w:trPr>
          <w:gridAfter w:val="1"/>
          <w:wAfter w:w="29" w:type="dxa"/>
          <w:trHeight w:val="300"/>
        </w:trPr>
        <w:tc>
          <w:tcPr>
            <w:tcW w:w="2695" w:type="dxa"/>
          </w:tcPr>
          <w:p w14:paraId="264012BB" w14:textId="77777777" w:rsidR="002F79AB" w:rsidRDefault="002F79AB" w:rsidP="002F79AB">
            <w:pPr>
              <w:pStyle w:val="BodyText"/>
              <w:rPr>
                <w:rFonts w:ascii="Arial" w:hAnsi="Arial" w:cs="Arial"/>
                <w:b/>
                <w:bCs/>
              </w:rPr>
            </w:pPr>
            <w:r>
              <w:rPr>
                <w:rFonts w:ascii="Arial" w:hAnsi="Arial" w:cs="Arial"/>
                <w:b/>
                <w:bCs/>
              </w:rPr>
              <w:t>"Term"</w:t>
            </w:r>
          </w:p>
        </w:tc>
        <w:tc>
          <w:tcPr>
            <w:tcW w:w="7625" w:type="dxa"/>
          </w:tcPr>
          <w:p w14:paraId="031B6847" w14:textId="77777777" w:rsidR="002F79AB" w:rsidRDefault="002F79AB" w:rsidP="002F79AB">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2F79AB" w14:paraId="5BE5F843" w14:textId="77777777" w:rsidTr="00E43116">
        <w:trPr>
          <w:gridAfter w:val="1"/>
          <w:wAfter w:w="29" w:type="dxa"/>
          <w:trHeight w:val="300"/>
        </w:trPr>
        <w:tc>
          <w:tcPr>
            <w:tcW w:w="2695" w:type="dxa"/>
          </w:tcPr>
          <w:p w14:paraId="2EAB8186" w14:textId="77777777" w:rsidR="002F79AB" w:rsidRDefault="002F79AB" w:rsidP="002F79AB">
            <w:pPr>
              <w:pStyle w:val="BodyText"/>
              <w:rPr>
                <w:rFonts w:ascii="Arial" w:hAnsi="Arial" w:cs="Arial"/>
                <w:b/>
                <w:bCs/>
              </w:rPr>
            </w:pPr>
            <w:r>
              <w:rPr>
                <w:rFonts w:ascii="Arial" w:hAnsi="Arial" w:cs="Arial"/>
                <w:b/>
                <w:bCs/>
              </w:rPr>
              <w:t>"Termination Amount"</w:t>
            </w:r>
          </w:p>
        </w:tc>
        <w:tc>
          <w:tcPr>
            <w:tcW w:w="7625" w:type="dxa"/>
          </w:tcPr>
          <w:p w14:paraId="0494CF6B" w14:textId="77777777" w:rsidR="002F79AB" w:rsidRDefault="002F79AB" w:rsidP="002F79AB">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2F79AB" w14:paraId="3F7CB878" w14:textId="77777777" w:rsidTr="00E43116">
        <w:trPr>
          <w:gridAfter w:val="1"/>
          <w:wAfter w:w="29" w:type="dxa"/>
          <w:trHeight w:val="300"/>
        </w:trPr>
        <w:tc>
          <w:tcPr>
            <w:tcW w:w="2695" w:type="dxa"/>
          </w:tcPr>
          <w:p w14:paraId="20720B9E" w14:textId="77777777" w:rsidR="002F79AB" w:rsidRDefault="002F79AB" w:rsidP="002F79AB">
            <w:pPr>
              <w:pStyle w:val="BodyText"/>
              <w:rPr>
                <w:rFonts w:ascii="Arial" w:hAnsi="Arial" w:cs="Arial"/>
                <w:b/>
                <w:bCs/>
              </w:rPr>
            </w:pPr>
            <w:r>
              <w:rPr>
                <w:rFonts w:ascii="Arial" w:hAnsi="Arial" w:cs="Arial"/>
                <w:b/>
                <w:bCs/>
              </w:rPr>
              <w:t>"The Company"</w:t>
            </w:r>
          </w:p>
        </w:tc>
        <w:tc>
          <w:tcPr>
            <w:tcW w:w="7625" w:type="dxa"/>
          </w:tcPr>
          <w:p w14:paraId="523467BE" w14:textId="4C488E0C" w:rsidR="002F79AB" w:rsidRDefault="002F79AB" w:rsidP="002F79AB">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2F79AB" w14:paraId="3320BAF7" w14:textId="77777777" w:rsidTr="00E43116">
        <w:trPr>
          <w:gridAfter w:val="1"/>
          <w:wAfter w:w="29" w:type="dxa"/>
          <w:trHeight w:val="300"/>
        </w:trPr>
        <w:tc>
          <w:tcPr>
            <w:tcW w:w="2695" w:type="dxa"/>
          </w:tcPr>
          <w:p w14:paraId="2EBDA245" w14:textId="77777777" w:rsidR="002F79AB" w:rsidRDefault="002F79AB" w:rsidP="002F79AB">
            <w:pPr>
              <w:pStyle w:val="BodyText"/>
              <w:rPr>
                <w:rFonts w:ascii="Arial" w:hAnsi="Arial" w:cs="Arial"/>
                <w:b/>
                <w:bCs/>
              </w:rPr>
            </w:pPr>
            <w:r>
              <w:rPr>
                <w:rFonts w:ascii="Arial" w:hAnsi="Arial" w:cs="Arial"/>
                <w:b/>
                <w:bCs/>
              </w:rPr>
              <w:t>"The Company Credit Rating"</w:t>
            </w:r>
          </w:p>
        </w:tc>
        <w:tc>
          <w:tcPr>
            <w:tcW w:w="7625" w:type="dxa"/>
          </w:tcPr>
          <w:p w14:paraId="3C070044" w14:textId="77777777" w:rsidR="002F79AB" w:rsidRDefault="002F79AB" w:rsidP="002F79AB">
            <w:pPr>
              <w:spacing w:after="240"/>
              <w:jc w:val="both"/>
              <w:rPr>
                <w:rFonts w:ascii="Arial" w:hAnsi="Arial" w:cs="Arial"/>
              </w:rPr>
            </w:pPr>
            <w:r>
              <w:rPr>
                <w:rFonts w:ascii="Arial" w:hAnsi="Arial" w:cs="Arial"/>
              </w:rPr>
              <w:t>any one of the following:-</w:t>
            </w:r>
          </w:p>
          <w:p w14:paraId="73A20A51" w14:textId="77777777" w:rsidR="002F79AB" w:rsidRDefault="002F79AB" w:rsidP="002F79AB">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2F79AB" w:rsidRDefault="002F79AB" w:rsidP="002F79AB">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2F79AB" w:rsidRDefault="002F79AB" w:rsidP="002F79AB">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2F79AB" w:rsidRDefault="002F79AB" w:rsidP="002F79AB">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85" w:name="_BPDCD_184"/>
            <w:r w:rsidRPr="5659255A">
              <w:rPr>
                <w:rFonts w:ascii="Arial" w:hAnsi="Arial" w:cs="Arial"/>
              </w:rPr>
              <w:t>;</w:t>
            </w:r>
            <w:bookmarkEnd w:id="485"/>
          </w:p>
        </w:tc>
      </w:tr>
      <w:tr w:rsidR="002F79AB" w14:paraId="47332BF2" w14:textId="77777777" w:rsidTr="00E43116">
        <w:trPr>
          <w:gridAfter w:val="1"/>
          <w:wAfter w:w="29" w:type="dxa"/>
          <w:trHeight w:val="300"/>
        </w:trPr>
        <w:tc>
          <w:tcPr>
            <w:tcW w:w="2695" w:type="dxa"/>
          </w:tcPr>
          <w:p w14:paraId="09B1532D" w14:textId="77777777" w:rsidR="002F79AB" w:rsidRDefault="002F79AB" w:rsidP="002F79AB">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2F79AB" w:rsidRDefault="002F79AB" w:rsidP="002F79AB">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2F79AB" w14:paraId="38F33D69" w14:textId="77777777" w:rsidTr="00E43116">
        <w:trPr>
          <w:gridAfter w:val="1"/>
          <w:wAfter w:w="29" w:type="dxa"/>
          <w:trHeight w:val="300"/>
        </w:trPr>
        <w:tc>
          <w:tcPr>
            <w:tcW w:w="2695" w:type="dxa"/>
          </w:tcPr>
          <w:p w14:paraId="1129BCC2" w14:textId="74BB3E87" w:rsidR="002F79AB" w:rsidRPr="00530856" w:rsidRDefault="002F79AB" w:rsidP="002F79AB">
            <w:pPr>
              <w:spacing w:after="240"/>
              <w:rPr>
                <w:rFonts w:ascii="Arial" w:hAnsi="Arial" w:cs="Arial"/>
                <w:b/>
                <w:bCs/>
              </w:rPr>
            </w:pPr>
            <w:bookmarkStart w:id="486" w:name="_BPDCI_185"/>
            <w:r w:rsidRPr="00530856">
              <w:rPr>
                <w:rFonts w:ascii="Arial" w:hAnsi="Arial" w:cs="Arial"/>
                <w:b/>
                <w:bCs/>
              </w:rPr>
              <w:t>"The Company Prescribed Level"</w:t>
            </w:r>
            <w:bookmarkEnd w:id="486"/>
          </w:p>
        </w:tc>
        <w:tc>
          <w:tcPr>
            <w:tcW w:w="7625" w:type="dxa"/>
          </w:tcPr>
          <w:p w14:paraId="093B09CA" w14:textId="77777777" w:rsidR="002F79AB" w:rsidRPr="00530856" w:rsidRDefault="002F79AB" w:rsidP="002F79AB">
            <w:pPr>
              <w:spacing w:after="240"/>
              <w:jc w:val="both"/>
              <w:rPr>
                <w:rFonts w:ascii="Arial" w:hAnsi="Arial" w:cs="Arial"/>
              </w:rPr>
            </w:pPr>
            <w:bookmarkStart w:id="487" w:name="_BPDCI_186"/>
            <w:r w:rsidRPr="00530856">
              <w:rPr>
                <w:rFonts w:ascii="Arial" w:hAnsi="Arial" w:cs="Arial"/>
              </w:rPr>
              <w:t xml:space="preserve">the forecast value of the regulatory asset value of </w:t>
            </w:r>
            <w:bookmarkStart w:id="488" w:name="_BPDCI_187"/>
            <w:bookmarkEnd w:id="487"/>
            <w:r>
              <w:rPr>
                <w:rFonts w:ascii="Arial" w:hAnsi="Arial" w:cs="Arial"/>
                <w:b/>
                <w:bCs/>
              </w:rPr>
              <w:t>NGET</w:t>
            </w:r>
            <w:r w:rsidRPr="00530856">
              <w:rPr>
                <w:rFonts w:ascii="Arial" w:hAnsi="Arial" w:cs="Arial"/>
              </w:rPr>
              <w:t xml:space="preserve"> </w:t>
            </w:r>
            <w:bookmarkStart w:id="489" w:name="_BPDCI_188"/>
            <w:bookmarkEnd w:id="488"/>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490" w:name="_BPDCI_189"/>
            <w:bookmarkEnd w:id="489"/>
            <w:r w:rsidRPr="00530856">
              <w:rPr>
                <w:rFonts w:ascii="Arial" w:hAnsi="Arial" w:cs="Arial"/>
              </w:rPr>
              <w:t xml:space="preserve">The Company </w:t>
            </w:r>
            <w:bookmarkStart w:id="491" w:name="_BPDCI_190"/>
            <w:bookmarkEnd w:id="490"/>
            <w:r w:rsidRPr="00530856">
              <w:rPr>
                <w:rFonts w:ascii="Arial" w:hAnsi="Arial" w:cs="Arial"/>
              </w:rPr>
              <w:t xml:space="preserve">– Transmission Owner Final Proposals" such values to be published on </w:t>
            </w:r>
            <w:bookmarkStart w:id="492" w:name="_BPDCI_191"/>
            <w:bookmarkEnd w:id="491"/>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93" w:name="_BPDCI_192"/>
            <w:bookmarkEnd w:id="492"/>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93"/>
          </w:p>
        </w:tc>
      </w:tr>
      <w:tr w:rsidR="002F79AB" w14:paraId="33CB6FAE" w14:textId="77777777" w:rsidTr="00E43116">
        <w:trPr>
          <w:gridAfter w:val="1"/>
          <w:wAfter w:w="29" w:type="dxa"/>
          <w:trHeight w:val="300"/>
        </w:trPr>
        <w:tc>
          <w:tcPr>
            <w:tcW w:w="2695" w:type="dxa"/>
          </w:tcPr>
          <w:p w14:paraId="6687B35E" w14:textId="77777777" w:rsidR="002F79AB" w:rsidRDefault="002F79AB" w:rsidP="002F79AB">
            <w:pPr>
              <w:pStyle w:val="BodyText"/>
              <w:rPr>
                <w:rFonts w:ascii="Arial" w:hAnsi="Arial" w:cs="Arial"/>
                <w:b/>
                <w:bCs/>
              </w:rPr>
            </w:pPr>
            <w:r>
              <w:rPr>
                <w:rFonts w:ascii="Arial" w:hAnsi="Arial" w:cs="Arial"/>
                <w:b/>
                <w:bCs/>
              </w:rPr>
              <w:t>"Third Party Claim"</w:t>
            </w:r>
          </w:p>
        </w:tc>
        <w:tc>
          <w:tcPr>
            <w:tcW w:w="7625" w:type="dxa"/>
          </w:tcPr>
          <w:p w14:paraId="7EF90F43" w14:textId="77777777" w:rsidR="002F79AB" w:rsidRDefault="002F79AB" w:rsidP="002F79AB">
            <w:pPr>
              <w:pStyle w:val="BodyText"/>
              <w:jc w:val="both"/>
              <w:rPr>
                <w:rFonts w:ascii="Arial" w:hAnsi="Arial" w:cs="Arial"/>
              </w:rPr>
            </w:pPr>
            <w:r>
              <w:rPr>
                <w:rFonts w:ascii="Arial" w:hAnsi="Arial" w:cs="Arial"/>
              </w:rPr>
              <w:t>as defined in Paragraph 7.5.3;</w:t>
            </w:r>
          </w:p>
        </w:tc>
      </w:tr>
      <w:tr w:rsidR="002F79AB" w14:paraId="2469A07D" w14:textId="77777777" w:rsidTr="00E43116">
        <w:trPr>
          <w:gridAfter w:val="1"/>
          <w:wAfter w:w="29" w:type="dxa"/>
          <w:trHeight w:val="300"/>
        </w:trPr>
        <w:tc>
          <w:tcPr>
            <w:tcW w:w="2695" w:type="dxa"/>
          </w:tcPr>
          <w:p w14:paraId="1E88473F" w14:textId="77777777" w:rsidR="002F79AB" w:rsidRDefault="002F79AB" w:rsidP="002F79AB">
            <w:pPr>
              <w:pStyle w:val="BodyText"/>
              <w:rPr>
                <w:rFonts w:ascii="Arial" w:hAnsi="Arial" w:cs="Arial"/>
                <w:b/>
                <w:bCs/>
              </w:rPr>
            </w:pPr>
            <w:r>
              <w:rPr>
                <w:rFonts w:ascii="Arial" w:hAnsi="Arial" w:cs="Arial"/>
                <w:b/>
                <w:bCs/>
              </w:rPr>
              <w:t>"Third Party Works"</w:t>
            </w:r>
          </w:p>
          <w:p w14:paraId="6D21F7FA" w14:textId="77777777" w:rsidR="002F79AB" w:rsidRDefault="002F79AB" w:rsidP="002F79AB">
            <w:pPr>
              <w:pStyle w:val="BodyText"/>
              <w:rPr>
                <w:rFonts w:ascii="Arial" w:hAnsi="Arial" w:cs="Arial"/>
                <w:b/>
                <w:bCs/>
              </w:rPr>
            </w:pPr>
          </w:p>
          <w:p w14:paraId="4B332596" w14:textId="77777777" w:rsidR="002F79AB" w:rsidRDefault="002F79AB" w:rsidP="002F79AB">
            <w:pPr>
              <w:pStyle w:val="BodyText"/>
              <w:rPr>
                <w:rFonts w:ascii="Arial" w:hAnsi="Arial" w:cs="Arial"/>
                <w:b/>
                <w:bCs/>
              </w:rPr>
            </w:pPr>
          </w:p>
          <w:p w14:paraId="0435B766" w14:textId="77777777" w:rsidR="002F79AB" w:rsidRDefault="002F79AB" w:rsidP="002F79AB">
            <w:pPr>
              <w:pStyle w:val="BodyText"/>
              <w:rPr>
                <w:rFonts w:ascii="Arial" w:hAnsi="Arial" w:cs="Arial"/>
                <w:b/>
                <w:bCs/>
              </w:rPr>
            </w:pPr>
          </w:p>
          <w:p w14:paraId="1BC9779C" w14:textId="77777777" w:rsidR="002F79AB" w:rsidRDefault="002F79AB" w:rsidP="002F79AB">
            <w:pPr>
              <w:pStyle w:val="BodyText"/>
              <w:rPr>
                <w:rFonts w:ascii="Arial" w:hAnsi="Arial" w:cs="Arial"/>
                <w:b/>
                <w:bCs/>
              </w:rPr>
            </w:pPr>
          </w:p>
          <w:p w14:paraId="1AFE4DF4" w14:textId="77777777" w:rsidR="002F79AB" w:rsidRDefault="002F79AB" w:rsidP="002F79AB">
            <w:pPr>
              <w:pStyle w:val="BodyText"/>
              <w:rPr>
                <w:rFonts w:ascii="Arial" w:hAnsi="Arial" w:cs="Arial"/>
                <w:b/>
                <w:bCs/>
              </w:rPr>
            </w:pPr>
          </w:p>
          <w:p w14:paraId="2901388C" w14:textId="77777777" w:rsidR="002F79AB" w:rsidRDefault="002F79AB" w:rsidP="002F79AB">
            <w:pPr>
              <w:pStyle w:val="BodyText"/>
              <w:rPr>
                <w:rFonts w:ascii="Arial" w:hAnsi="Arial" w:cs="Arial"/>
                <w:b/>
                <w:bCs/>
              </w:rPr>
            </w:pPr>
          </w:p>
          <w:p w14:paraId="2EE32176" w14:textId="77777777" w:rsidR="002F79AB" w:rsidRDefault="002F79AB" w:rsidP="002F79AB">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2F79AB" w:rsidRDefault="002F79AB" w:rsidP="002F79AB">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2F79AB" w:rsidRDefault="002F79AB" w:rsidP="002F79AB">
            <w:pPr>
              <w:spacing w:after="240"/>
              <w:jc w:val="both"/>
              <w:rPr>
                <w:rFonts w:ascii="Arial" w:hAnsi="Arial" w:cs="Arial"/>
              </w:rPr>
            </w:pPr>
          </w:p>
          <w:p w14:paraId="085AF4AF" w14:textId="77777777" w:rsidR="002F79AB" w:rsidRDefault="002F79AB" w:rsidP="002F79AB">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2F79AB" w14:paraId="56AEC2A0" w14:textId="77777777" w:rsidTr="00E43116">
        <w:trPr>
          <w:gridAfter w:val="1"/>
          <w:wAfter w:w="29" w:type="dxa"/>
          <w:trHeight w:val="300"/>
        </w:trPr>
        <w:tc>
          <w:tcPr>
            <w:tcW w:w="2695" w:type="dxa"/>
          </w:tcPr>
          <w:p w14:paraId="033E96C2" w14:textId="77777777" w:rsidR="002F79AB" w:rsidRDefault="002F79AB" w:rsidP="002F79AB">
            <w:pPr>
              <w:spacing w:after="240"/>
              <w:rPr>
                <w:rFonts w:ascii="Arial" w:hAnsi="Arial" w:cs="Arial"/>
                <w:b/>
                <w:bCs/>
              </w:rPr>
            </w:pPr>
            <w:r>
              <w:rPr>
                <w:rFonts w:ascii="Arial" w:hAnsi="Arial" w:cs="Arial"/>
                <w:b/>
                <w:bCs/>
              </w:rPr>
              <w:t>"Total System"</w:t>
            </w:r>
          </w:p>
        </w:tc>
        <w:tc>
          <w:tcPr>
            <w:tcW w:w="7625" w:type="dxa"/>
          </w:tcPr>
          <w:p w14:paraId="132A3E8F" w14:textId="77777777" w:rsidR="002F79AB" w:rsidRDefault="002F79AB" w:rsidP="002F79AB">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2F79AB" w14:paraId="00E15EC5" w14:textId="77777777" w:rsidTr="00E43116">
        <w:trPr>
          <w:gridAfter w:val="1"/>
          <w:wAfter w:w="29" w:type="dxa"/>
          <w:trHeight w:val="300"/>
        </w:trPr>
        <w:tc>
          <w:tcPr>
            <w:tcW w:w="2695" w:type="dxa"/>
          </w:tcPr>
          <w:p w14:paraId="096D5A55" w14:textId="77777777" w:rsidR="002F79AB" w:rsidRDefault="002F79AB" w:rsidP="002F79AB">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2F79AB" w:rsidRDefault="002F79AB" w:rsidP="002F79AB">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2F79AB" w14:paraId="3B99B1B3" w14:textId="77777777" w:rsidTr="00E43116">
        <w:trPr>
          <w:gridAfter w:val="1"/>
          <w:wAfter w:w="29" w:type="dxa"/>
          <w:trHeight w:val="300"/>
        </w:trPr>
        <w:tc>
          <w:tcPr>
            <w:tcW w:w="2695" w:type="dxa"/>
          </w:tcPr>
          <w:p w14:paraId="60FD6AE1" w14:textId="77777777" w:rsidR="002F79AB" w:rsidRDefault="002F79AB" w:rsidP="002F79AB">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2F79AB" w:rsidRDefault="002F79AB" w:rsidP="002F79AB">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2F79AB" w14:paraId="45EC406E" w14:textId="77777777" w:rsidTr="00E43116">
        <w:trPr>
          <w:gridAfter w:val="1"/>
          <w:wAfter w:w="29" w:type="dxa"/>
          <w:trHeight w:val="300"/>
        </w:trPr>
        <w:tc>
          <w:tcPr>
            <w:tcW w:w="2695" w:type="dxa"/>
          </w:tcPr>
          <w:p w14:paraId="1242FB11" w14:textId="77777777" w:rsidR="002F79AB" w:rsidRDefault="002F79AB" w:rsidP="002F79AB">
            <w:pPr>
              <w:pStyle w:val="BodyText"/>
              <w:rPr>
                <w:rFonts w:ascii="Arial" w:hAnsi="Arial" w:cs="Arial"/>
                <w:b/>
                <w:bCs/>
              </w:rPr>
            </w:pPr>
            <w:r>
              <w:rPr>
                <w:rFonts w:ascii="Arial" w:hAnsi="Arial" w:cs="Arial"/>
                <w:b/>
                <w:bCs/>
              </w:rPr>
              <w:t>"Trading Party"</w:t>
            </w:r>
          </w:p>
        </w:tc>
        <w:tc>
          <w:tcPr>
            <w:tcW w:w="7625" w:type="dxa"/>
          </w:tcPr>
          <w:p w14:paraId="2EA68941"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E247E08" w14:textId="77777777" w:rsidTr="00E43116">
        <w:trPr>
          <w:gridAfter w:val="1"/>
          <w:wAfter w:w="29" w:type="dxa"/>
          <w:trHeight w:val="300"/>
        </w:trPr>
        <w:tc>
          <w:tcPr>
            <w:tcW w:w="2695" w:type="dxa"/>
          </w:tcPr>
          <w:p w14:paraId="1370902F" w14:textId="77777777" w:rsidR="002F79AB" w:rsidRDefault="002F79AB" w:rsidP="002F79AB">
            <w:pPr>
              <w:pStyle w:val="BodyText"/>
              <w:rPr>
                <w:rFonts w:ascii="Arial" w:hAnsi="Arial" w:cs="Arial"/>
                <w:b/>
                <w:bCs/>
              </w:rPr>
            </w:pPr>
            <w:r>
              <w:rPr>
                <w:rFonts w:ascii="Arial" w:hAnsi="Arial" w:cs="Arial"/>
                <w:b/>
                <w:bCs/>
              </w:rPr>
              <w:t>"Trading Unit"</w:t>
            </w:r>
          </w:p>
        </w:tc>
        <w:tc>
          <w:tcPr>
            <w:tcW w:w="7625" w:type="dxa"/>
          </w:tcPr>
          <w:p w14:paraId="605814D8"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32F995CF" w14:textId="77777777" w:rsidTr="00E43116">
        <w:trPr>
          <w:gridAfter w:val="1"/>
          <w:wAfter w:w="29" w:type="dxa"/>
          <w:trHeight w:val="300"/>
        </w:trPr>
        <w:tc>
          <w:tcPr>
            <w:tcW w:w="2695" w:type="dxa"/>
          </w:tcPr>
          <w:p w14:paraId="4903D165" w14:textId="77777777" w:rsidR="002F79AB" w:rsidRDefault="002F79AB" w:rsidP="002F79AB">
            <w:pPr>
              <w:pStyle w:val="BodyText"/>
              <w:rPr>
                <w:rFonts w:ascii="Arial" w:hAnsi="Arial" w:cs="Arial"/>
                <w:b/>
                <w:bCs/>
              </w:rPr>
            </w:pPr>
            <w:r>
              <w:rPr>
                <w:rFonts w:ascii="Arial" w:hAnsi="Arial" w:cs="Arial"/>
                <w:b/>
                <w:bCs/>
              </w:rPr>
              <w:t>"Transfer Date"</w:t>
            </w:r>
          </w:p>
        </w:tc>
        <w:tc>
          <w:tcPr>
            <w:tcW w:w="7625" w:type="dxa"/>
          </w:tcPr>
          <w:p w14:paraId="3284FD63" w14:textId="77777777" w:rsidR="002F79AB" w:rsidRDefault="002F79AB" w:rsidP="002F79AB">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2F79AB" w14:paraId="6A4B9F83" w14:textId="77777777" w:rsidTr="00E43116">
        <w:trPr>
          <w:gridAfter w:val="1"/>
          <w:wAfter w:w="29" w:type="dxa"/>
          <w:trHeight w:val="300"/>
        </w:trPr>
        <w:tc>
          <w:tcPr>
            <w:tcW w:w="2695" w:type="dxa"/>
          </w:tcPr>
          <w:p w14:paraId="2BF4EDAF" w14:textId="77777777" w:rsidR="002F79AB" w:rsidRDefault="002F79AB" w:rsidP="002F79AB">
            <w:pPr>
              <w:pStyle w:val="BodyText"/>
              <w:rPr>
                <w:rFonts w:ascii="Arial" w:hAnsi="Arial" w:cs="Arial"/>
                <w:b/>
                <w:bCs/>
              </w:rPr>
            </w:pPr>
            <w:r>
              <w:rPr>
                <w:rFonts w:ascii="Arial" w:hAnsi="Arial" w:cs="Arial"/>
                <w:b/>
                <w:bCs/>
              </w:rPr>
              <w:t>"Transfer Scheme"</w:t>
            </w:r>
          </w:p>
        </w:tc>
        <w:tc>
          <w:tcPr>
            <w:tcW w:w="7625" w:type="dxa"/>
          </w:tcPr>
          <w:p w14:paraId="6E4F10FD" w14:textId="77777777" w:rsidR="002F79AB" w:rsidRDefault="002F79AB" w:rsidP="002F79AB">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2F79AB" w14:paraId="42224E56" w14:textId="77777777" w:rsidTr="00E43116">
        <w:trPr>
          <w:gridAfter w:val="1"/>
          <w:wAfter w:w="29" w:type="dxa"/>
          <w:trHeight w:val="300"/>
        </w:trPr>
        <w:tc>
          <w:tcPr>
            <w:tcW w:w="2695" w:type="dxa"/>
          </w:tcPr>
          <w:p w14:paraId="72334A1D" w14:textId="77777777" w:rsidR="002F79AB" w:rsidRDefault="002F79AB" w:rsidP="002F79AB">
            <w:pPr>
              <w:spacing w:after="240"/>
              <w:rPr>
                <w:rFonts w:ascii="Arial" w:hAnsi="Arial" w:cs="Arial"/>
                <w:b/>
                <w:bCs/>
              </w:rPr>
            </w:pPr>
            <w:r>
              <w:rPr>
                <w:rFonts w:ascii="Arial" w:hAnsi="Arial" w:cs="Arial"/>
                <w:b/>
                <w:bCs/>
              </w:rPr>
              <w:t>"Transmission"</w:t>
            </w:r>
          </w:p>
        </w:tc>
        <w:tc>
          <w:tcPr>
            <w:tcW w:w="7625" w:type="dxa"/>
          </w:tcPr>
          <w:p w14:paraId="34AF3F75" w14:textId="77777777" w:rsidR="002F79AB" w:rsidRDefault="002F79AB" w:rsidP="002F79AB">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2F79AB" w14:paraId="3A52EEA7" w14:textId="77777777" w:rsidTr="00E43116">
        <w:trPr>
          <w:gridAfter w:val="1"/>
          <w:wAfter w:w="29" w:type="dxa"/>
          <w:trHeight w:val="300"/>
        </w:trPr>
        <w:tc>
          <w:tcPr>
            <w:tcW w:w="2695" w:type="dxa"/>
          </w:tcPr>
          <w:p w14:paraId="3924031F" w14:textId="77777777" w:rsidR="002F79AB" w:rsidRDefault="002F79AB" w:rsidP="002F79AB">
            <w:pPr>
              <w:pStyle w:val="BodyText"/>
              <w:rPr>
                <w:rFonts w:ascii="Arial" w:hAnsi="Arial" w:cs="Arial"/>
                <w:b/>
                <w:bCs/>
              </w:rPr>
            </w:pPr>
            <w:r>
              <w:rPr>
                <w:rFonts w:ascii="Arial" w:hAnsi="Arial" w:cs="Arial"/>
                <w:b/>
                <w:bCs/>
              </w:rPr>
              <w:t>"Transmission Business"</w:t>
            </w:r>
          </w:p>
        </w:tc>
        <w:tc>
          <w:tcPr>
            <w:tcW w:w="7625" w:type="dxa"/>
          </w:tcPr>
          <w:p w14:paraId="359899D9" w14:textId="77777777" w:rsidR="002F79AB" w:rsidRDefault="002F79AB" w:rsidP="002F79AB">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w:t>
            </w:r>
            <w:proofErr w:type="spellStart"/>
            <w:r>
              <w:rPr>
                <w:rFonts w:ascii="Arial" w:hAnsi="Arial" w:cs="Arial"/>
              </w:rPr>
              <w:t>i</w:t>
            </w:r>
            <w:proofErr w:type="spellEnd"/>
            <w:r>
              <w:rPr>
                <w:rFonts w:ascii="Arial" w:hAnsi="Arial" w:cs="Arial"/>
              </w:rPr>
              <w:t xml:space="preserve">)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2F79AB" w14:paraId="51F56060" w14:textId="77777777" w:rsidTr="00E43116">
        <w:trPr>
          <w:gridAfter w:val="1"/>
          <w:wAfter w:w="29" w:type="dxa"/>
          <w:trHeight w:val="300"/>
        </w:trPr>
        <w:tc>
          <w:tcPr>
            <w:tcW w:w="2695" w:type="dxa"/>
          </w:tcPr>
          <w:p w14:paraId="1A9A47D3" w14:textId="77777777" w:rsidR="002F79AB" w:rsidRDefault="002F79AB" w:rsidP="002F79AB">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2F79AB" w:rsidRDefault="002F79AB" w:rsidP="002F79AB">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2F79AB" w14:paraId="35D649B2" w14:textId="77777777" w:rsidTr="00E43116">
        <w:trPr>
          <w:gridAfter w:val="1"/>
          <w:wAfter w:w="29" w:type="dxa"/>
          <w:trHeight w:val="300"/>
        </w:trPr>
        <w:tc>
          <w:tcPr>
            <w:tcW w:w="2695" w:type="dxa"/>
          </w:tcPr>
          <w:p w14:paraId="4D7F1466" w14:textId="77777777" w:rsidR="002F79AB" w:rsidRDefault="002F79AB" w:rsidP="002F79AB">
            <w:pPr>
              <w:pStyle w:val="BodyText"/>
              <w:rPr>
                <w:rFonts w:ascii="Arial" w:hAnsi="Arial" w:cs="Arial"/>
                <w:b/>
                <w:bCs/>
              </w:rPr>
            </w:pPr>
            <w:r>
              <w:rPr>
                <w:rFonts w:ascii="Arial" w:hAnsi="Arial"/>
                <w:b/>
              </w:rPr>
              <w:t>“Transmission Circuits”</w:t>
            </w:r>
          </w:p>
        </w:tc>
        <w:tc>
          <w:tcPr>
            <w:tcW w:w="7625" w:type="dxa"/>
          </w:tcPr>
          <w:p w14:paraId="1F3E5883" w14:textId="77777777" w:rsidR="002F79AB" w:rsidRDefault="002F79AB" w:rsidP="002F79AB">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2F79AB" w14:paraId="0C2AEBD0" w14:textId="77777777" w:rsidTr="00E43116">
        <w:trPr>
          <w:gridAfter w:val="1"/>
          <w:wAfter w:w="29" w:type="dxa"/>
          <w:trHeight w:val="300"/>
        </w:trPr>
        <w:tc>
          <w:tcPr>
            <w:tcW w:w="2695" w:type="dxa"/>
          </w:tcPr>
          <w:p w14:paraId="5DF24E51" w14:textId="77777777" w:rsidR="002F79AB" w:rsidRDefault="002F79AB" w:rsidP="002F79AB">
            <w:pPr>
              <w:pStyle w:val="BodyText"/>
              <w:rPr>
                <w:rFonts w:ascii="Arial" w:hAnsi="Arial" w:cs="Arial"/>
                <w:b/>
                <w:bCs/>
              </w:rPr>
            </w:pPr>
            <w:r>
              <w:rPr>
                <w:rFonts w:ascii="Arial" w:hAnsi="Arial" w:cs="Arial"/>
                <w:b/>
                <w:bCs/>
              </w:rPr>
              <w:t>"Transmission Connection Assets"</w:t>
            </w:r>
          </w:p>
          <w:p w14:paraId="2F2097E4" w14:textId="77777777" w:rsidR="002F79AB" w:rsidRDefault="002F79AB" w:rsidP="002F79AB">
            <w:pPr>
              <w:pStyle w:val="BodyText"/>
              <w:rPr>
                <w:rFonts w:ascii="Arial" w:hAnsi="Arial" w:cs="Arial"/>
                <w:b/>
                <w:bCs/>
              </w:rPr>
            </w:pPr>
          </w:p>
          <w:p w14:paraId="78D5FCAA" w14:textId="3935A5D0" w:rsidR="002F79AB" w:rsidRDefault="002F79AB" w:rsidP="002F79AB">
            <w:pPr>
              <w:pStyle w:val="BodyText"/>
              <w:rPr>
                <w:rFonts w:ascii="Arial" w:hAnsi="Arial" w:cs="Arial"/>
                <w:b/>
                <w:bCs/>
              </w:rPr>
            </w:pPr>
          </w:p>
        </w:tc>
        <w:tc>
          <w:tcPr>
            <w:tcW w:w="7625" w:type="dxa"/>
          </w:tcPr>
          <w:p w14:paraId="444AFF24" w14:textId="00C76734" w:rsidR="002F79AB" w:rsidRDefault="002F79AB" w:rsidP="002F79AB">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2F79AB" w14:paraId="36E57107" w14:textId="77777777" w:rsidTr="00E43116">
        <w:trPr>
          <w:gridAfter w:val="1"/>
          <w:wAfter w:w="29" w:type="dxa"/>
          <w:trHeight w:val="300"/>
        </w:trPr>
        <w:tc>
          <w:tcPr>
            <w:tcW w:w="2695" w:type="dxa"/>
          </w:tcPr>
          <w:p w14:paraId="0C414DF8" w14:textId="77777777" w:rsidR="002F79AB" w:rsidRDefault="002F79AB" w:rsidP="002F79AB">
            <w:pPr>
              <w:pStyle w:val="BodyText"/>
              <w:rPr>
                <w:rFonts w:ascii="Arial" w:hAnsi="Arial" w:cs="Arial"/>
                <w:b/>
                <w:sz w:val="24"/>
              </w:rPr>
            </w:pPr>
            <w:r w:rsidRPr="00991CA1">
              <w:rPr>
                <w:rFonts w:ascii="Arial" w:hAnsi="Arial" w:cs="Arial"/>
                <w:b/>
                <w:sz w:val="24"/>
              </w:rPr>
              <w:t>“Transmission Demand Residual”</w:t>
            </w:r>
          </w:p>
          <w:p w14:paraId="1545A160" w14:textId="77777777" w:rsidR="002F79AB" w:rsidRDefault="002F79AB" w:rsidP="002F79AB">
            <w:pPr>
              <w:pStyle w:val="BodyText"/>
              <w:rPr>
                <w:rFonts w:ascii="Arial" w:hAnsi="Arial" w:cs="Arial"/>
                <w:b/>
                <w:bCs/>
              </w:rPr>
            </w:pPr>
          </w:p>
        </w:tc>
        <w:tc>
          <w:tcPr>
            <w:tcW w:w="7625" w:type="dxa"/>
          </w:tcPr>
          <w:p w14:paraId="2B4CA868" w14:textId="31DE8AF5" w:rsidR="002F79AB" w:rsidRDefault="002F79AB" w:rsidP="002F79AB">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2F79AB" w14:paraId="042A3BEA" w14:textId="77777777" w:rsidTr="00E43116">
        <w:trPr>
          <w:gridAfter w:val="1"/>
          <w:wAfter w:w="29" w:type="dxa"/>
          <w:trHeight w:val="300"/>
        </w:trPr>
        <w:tc>
          <w:tcPr>
            <w:tcW w:w="2695" w:type="dxa"/>
          </w:tcPr>
          <w:p w14:paraId="08A40916" w14:textId="77777777" w:rsidR="002F79AB" w:rsidRPr="00681D96" w:rsidRDefault="002F79AB" w:rsidP="002F79AB">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2F79AB" w:rsidRDefault="002F79AB" w:rsidP="002F79AB">
            <w:pPr>
              <w:pStyle w:val="BodyText"/>
              <w:rPr>
                <w:rFonts w:ascii="Arial" w:hAnsi="Arial" w:cs="Arial"/>
                <w:b/>
                <w:bCs/>
              </w:rPr>
            </w:pPr>
          </w:p>
        </w:tc>
        <w:tc>
          <w:tcPr>
            <w:tcW w:w="7625" w:type="dxa"/>
          </w:tcPr>
          <w:p w14:paraId="692D267B" w14:textId="209A6872" w:rsidR="002F79AB" w:rsidRDefault="002F79AB" w:rsidP="002F79AB">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2F79AB" w14:paraId="7F8D97F4" w14:textId="77777777" w:rsidTr="00E43116">
        <w:trPr>
          <w:gridAfter w:val="1"/>
          <w:wAfter w:w="29" w:type="dxa"/>
          <w:trHeight w:val="300"/>
        </w:trPr>
        <w:tc>
          <w:tcPr>
            <w:tcW w:w="2695" w:type="dxa"/>
          </w:tcPr>
          <w:p w14:paraId="65A534F8" w14:textId="77777777" w:rsidR="002F79AB" w:rsidRDefault="002F79AB" w:rsidP="002F79AB">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2F79AB" w:rsidRDefault="002F79AB" w:rsidP="002F79A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2F79AB" w14:paraId="4D5EFC87" w14:textId="77777777" w:rsidTr="00E43116">
        <w:trPr>
          <w:gridAfter w:val="1"/>
          <w:wAfter w:w="29" w:type="dxa"/>
          <w:trHeight w:val="300"/>
        </w:trPr>
        <w:tc>
          <w:tcPr>
            <w:tcW w:w="2695" w:type="dxa"/>
          </w:tcPr>
          <w:p w14:paraId="760B5942" w14:textId="2544203A" w:rsidR="002F79AB" w:rsidRPr="009E79CD" w:rsidRDefault="002F79AB" w:rsidP="002F79AB">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2F79AB" w:rsidRPr="009E79CD" w:rsidRDefault="002F79AB" w:rsidP="002F79AB">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2F79AB" w14:paraId="767DA6D6" w14:textId="77777777" w:rsidTr="00E43116">
        <w:trPr>
          <w:gridAfter w:val="1"/>
          <w:wAfter w:w="29" w:type="dxa"/>
          <w:trHeight w:val="300"/>
          <w:ins w:id="494" w:author="Author"/>
        </w:trPr>
        <w:tc>
          <w:tcPr>
            <w:tcW w:w="2695" w:type="dxa"/>
          </w:tcPr>
          <w:p w14:paraId="409DD209" w14:textId="35BDF10D" w:rsidR="002F79AB" w:rsidRPr="009E79CD" w:rsidRDefault="002F79AB" w:rsidP="002F79AB">
            <w:pPr>
              <w:pStyle w:val="BodyText"/>
              <w:rPr>
                <w:ins w:id="495" w:author="Author"/>
                <w:rFonts w:ascii="Arial" w:hAnsi="Arial" w:cs="Arial"/>
                <w:b/>
                <w:bCs/>
              </w:rPr>
            </w:pPr>
            <w:ins w:id="496" w:author="Author">
              <w:r w:rsidRPr="00F35A74">
                <w:rPr>
                  <w:rFonts w:ascii="Arial" w:hAnsi="Arial" w:cs="Arial"/>
                  <w:b/>
                  <w:bCs/>
                  <w:szCs w:val="22"/>
                </w:rPr>
                <w:t>“Transmission Evaluation”</w:t>
              </w:r>
            </w:ins>
          </w:p>
        </w:tc>
        <w:tc>
          <w:tcPr>
            <w:tcW w:w="7625" w:type="dxa"/>
          </w:tcPr>
          <w:p w14:paraId="32D230EF" w14:textId="77777777" w:rsidR="002F79AB" w:rsidRDefault="002F79AB" w:rsidP="002F79AB">
            <w:pPr>
              <w:jc w:val="both"/>
              <w:rPr>
                <w:ins w:id="497" w:author="Author"/>
                <w:rFonts w:ascii="Arial" w:hAnsi="Arial" w:cs="Arial"/>
                <w:szCs w:val="22"/>
              </w:rPr>
            </w:pPr>
            <w:ins w:id="498"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2F79AB" w:rsidRPr="00190D54" w:rsidRDefault="002F79AB" w:rsidP="002F79AB">
            <w:pPr>
              <w:jc w:val="both"/>
              <w:rPr>
                <w:ins w:id="499" w:author="Author"/>
                <w:rFonts w:ascii="Arial" w:hAnsi="Arial" w:cs="Arial"/>
                <w:szCs w:val="22"/>
              </w:rPr>
            </w:pPr>
          </w:p>
        </w:tc>
      </w:tr>
      <w:tr w:rsidR="002F79AB" w14:paraId="4C758EA8" w14:textId="77777777" w:rsidTr="00E43116">
        <w:trPr>
          <w:gridAfter w:val="1"/>
          <w:wAfter w:w="29" w:type="dxa"/>
          <w:trHeight w:val="300"/>
          <w:ins w:id="500" w:author="Author"/>
        </w:trPr>
        <w:tc>
          <w:tcPr>
            <w:tcW w:w="2695" w:type="dxa"/>
          </w:tcPr>
          <w:p w14:paraId="697FD89F" w14:textId="25F4944D" w:rsidR="002F79AB" w:rsidRPr="009E79CD" w:rsidRDefault="002F79AB" w:rsidP="002F79AB">
            <w:pPr>
              <w:pStyle w:val="BodyText"/>
              <w:rPr>
                <w:ins w:id="501" w:author="Author"/>
                <w:rFonts w:ascii="Arial" w:hAnsi="Arial" w:cs="Arial"/>
                <w:b/>
                <w:bCs/>
              </w:rPr>
            </w:pPr>
            <w:ins w:id="502" w:author="Author">
              <w:r w:rsidRPr="00F35A74">
                <w:rPr>
                  <w:rFonts w:ascii="Arial" w:hAnsi="Arial" w:cs="Arial"/>
                  <w:b/>
                  <w:bCs/>
                  <w:szCs w:val="22"/>
                </w:rPr>
                <w:t>“Transmission Evaluation Application”</w:t>
              </w:r>
            </w:ins>
          </w:p>
        </w:tc>
        <w:tc>
          <w:tcPr>
            <w:tcW w:w="7625" w:type="dxa"/>
          </w:tcPr>
          <w:p w14:paraId="2E1FAFED" w14:textId="77777777" w:rsidR="002F79AB" w:rsidRDefault="002F79AB" w:rsidP="002F79AB">
            <w:pPr>
              <w:jc w:val="both"/>
              <w:rPr>
                <w:ins w:id="503" w:author="Author"/>
                <w:rFonts w:ascii="Arial" w:hAnsi="Arial" w:cs="Arial"/>
                <w:szCs w:val="22"/>
              </w:rPr>
            </w:pPr>
            <w:ins w:id="504"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2F79AB" w:rsidRPr="00B456B4" w:rsidRDefault="002F79AB" w:rsidP="002F79AB">
            <w:pPr>
              <w:jc w:val="both"/>
              <w:rPr>
                <w:ins w:id="505" w:author="Author"/>
                <w:rFonts w:ascii="Arial" w:hAnsi="Arial" w:cs="Arial"/>
                <w:szCs w:val="22"/>
              </w:rPr>
            </w:pPr>
          </w:p>
        </w:tc>
      </w:tr>
      <w:tr w:rsidR="002F79AB" w14:paraId="641841E9" w14:textId="77777777" w:rsidTr="00E43116">
        <w:trPr>
          <w:gridAfter w:val="1"/>
          <w:wAfter w:w="29" w:type="dxa"/>
          <w:trHeight w:val="300"/>
        </w:trPr>
        <w:tc>
          <w:tcPr>
            <w:tcW w:w="2695" w:type="dxa"/>
          </w:tcPr>
          <w:p w14:paraId="57CD6BB7" w14:textId="47EAB30C" w:rsidR="002F79AB" w:rsidRPr="009E79CD" w:rsidRDefault="002F79AB" w:rsidP="002F79AB">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2F79AB" w:rsidRPr="009E79CD" w:rsidRDefault="002F79AB" w:rsidP="002F79AB">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2F79AB" w14:paraId="14CDC2C0" w14:textId="77777777" w:rsidTr="00E43116">
        <w:trPr>
          <w:gridAfter w:val="1"/>
          <w:wAfter w:w="29" w:type="dxa"/>
          <w:trHeight w:val="300"/>
        </w:trPr>
        <w:tc>
          <w:tcPr>
            <w:tcW w:w="2695" w:type="dxa"/>
          </w:tcPr>
          <w:p w14:paraId="500AAE4B" w14:textId="77777777" w:rsidR="002F79AB" w:rsidRDefault="002F79AB" w:rsidP="002F79AB">
            <w:pPr>
              <w:pStyle w:val="BodyText"/>
              <w:rPr>
                <w:rFonts w:ascii="Arial" w:hAnsi="Arial"/>
                <w:b/>
              </w:rPr>
            </w:pPr>
            <w:r>
              <w:rPr>
                <w:rFonts w:ascii="Arial" w:hAnsi="Arial"/>
                <w:b/>
              </w:rPr>
              <w:t>"Transmission Interface Point"</w:t>
            </w:r>
          </w:p>
        </w:tc>
        <w:tc>
          <w:tcPr>
            <w:tcW w:w="7625" w:type="dxa"/>
          </w:tcPr>
          <w:p w14:paraId="44CD58A0" w14:textId="77777777" w:rsidR="002F79AB" w:rsidRDefault="002F79AB" w:rsidP="002F79AB">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2F79AB" w14:paraId="2075A67D" w14:textId="77777777" w:rsidTr="00E43116">
        <w:trPr>
          <w:gridAfter w:val="1"/>
          <w:wAfter w:w="29" w:type="dxa"/>
          <w:trHeight w:val="300"/>
        </w:trPr>
        <w:tc>
          <w:tcPr>
            <w:tcW w:w="2695" w:type="dxa"/>
          </w:tcPr>
          <w:p w14:paraId="34B5044F" w14:textId="77777777" w:rsidR="002F79AB" w:rsidRDefault="002F79AB" w:rsidP="002F79AB">
            <w:pPr>
              <w:pStyle w:val="BodyText"/>
              <w:rPr>
                <w:rFonts w:ascii="Arial" w:hAnsi="Arial"/>
                <w:b/>
              </w:rPr>
            </w:pPr>
            <w:r>
              <w:rPr>
                <w:rFonts w:ascii="Arial" w:hAnsi="Arial"/>
                <w:b/>
              </w:rPr>
              <w:t>"Transmission Interface Site"</w:t>
            </w:r>
          </w:p>
        </w:tc>
        <w:tc>
          <w:tcPr>
            <w:tcW w:w="7625" w:type="dxa"/>
          </w:tcPr>
          <w:p w14:paraId="1F732C42" w14:textId="77777777" w:rsidR="002F79AB" w:rsidRDefault="002F79AB" w:rsidP="002F79AB">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2F79AB" w14:paraId="08F755CF" w14:textId="77777777" w:rsidTr="00E43116">
        <w:trPr>
          <w:gridAfter w:val="1"/>
          <w:wAfter w:w="29" w:type="dxa"/>
          <w:trHeight w:val="300"/>
        </w:trPr>
        <w:tc>
          <w:tcPr>
            <w:tcW w:w="2695" w:type="dxa"/>
          </w:tcPr>
          <w:p w14:paraId="0ABB0C21" w14:textId="394F703E" w:rsidR="002F79AB" w:rsidRDefault="002F79AB" w:rsidP="002F79AB">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2F79AB" w:rsidRDefault="002F79AB" w:rsidP="002F79AB">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2F79AB" w14:paraId="2C251512" w14:textId="77777777" w:rsidTr="00E43116">
        <w:trPr>
          <w:gridAfter w:val="1"/>
          <w:wAfter w:w="29" w:type="dxa"/>
          <w:trHeight w:val="300"/>
        </w:trPr>
        <w:tc>
          <w:tcPr>
            <w:tcW w:w="2695" w:type="dxa"/>
          </w:tcPr>
          <w:p w14:paraId="13A3A465" w14:textId="77777777" w:rsidR="002F79AB" w:rsidRDefault="002F79AB" w:rsidP="002F79AB">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2F79AB" w14:paraId="0261A5CA" w14:textId="77777777" w:rsidTr="00E43116">
        <w:trPr>
          <w:gridAfter w:val="1"/>
          <w:wAfter w:w="29" w:type="dxa"/>
          <w:trHeight w:val="300"/>
        </w:trPr>
        <w:tc>
          <w:tcPr>
            <w:tcW w:w="2695" w:type="dxa"/>
          </w:tcPr>
          <w:p w14:paraId="25A630FA" w14:textId="77777777" w:rsidR="002F79AB" w:rsidRPr="008E5C4D" w:rsidRDefault="002F79AB" w:rsidP="002F79AB">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2F79AB" w:rsidRDefault="002F79AB" w:rsidP="002F79AB">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2F79AB" w14:paraId="3BE84049" w14:textId="77777777" w:rsidTr="00E43116">
        <w:trPr>
          <w:gridAfter w:val="1"/>
          <w:wAfter w:w="29" w:type="dxa"/>
          <w:trHeight w:val="300"/>
        </w:trPr>
        <w:tc>
          <w:tcPr>
            <w:tcW w:w="2695" w:type="dxa"/>
          </w:tcPr>
          <w:p w14:paraId="7721F04D" w14:textId="77777777" w:rsidR="002F79AB" w:rsidRDefault="002F79AB" w:rsidP="002F79AB">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2F79AB" w:rsidRDefault="002F79AB" w:rsidP="002F79AB">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2F79AB" w14:paraId="177867FA" w14:textId="77777777" w:rsidTr="00E43116">
        <w:trPr>
          <w:gridAfter w:val="1"/>
          <w:wAfter w:w="29" w:type="dxa"/>
          <w:trHeight w:val="300"/>
        </w:trPr>
        <w:tc>
          <w:tcPr>
            <w:tcW w:w="2695" w:type="dxa"/>
          </w:tcPr>
          <w:p w14:paraId="57F6F694" w14:textId="77777777" w:rsidR="002F79AB" w:rsidRDefault="002F79AB" w:rsidP="002F79AB">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2F79AB" w:rsidRPr="005A3444" w:rsidRDefault="002F79AB" w:rsidP="002F79AB">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2F79AB" w14:paraId="75BF1CE0" w14:textId="77777777" w:rsidTr="00E43116">
        <w:trPr>
          <w:gridAfter w:val="1"/>
          <w:wAfter w:w="29" w:type="dxa"/>
          <w:trHeight w:val="300"/>
        </w:trPr>
        <w:tc>
          <w:tcPr>
            <w:tcW w:w="2695" w:type="dxa"/>
          </w:tcPr>
          <w:p w14:paraId="013999DF" w14:textId="77777777" w:rsidR="002F79AB" w:rsidRDefault="002F79AB" w:rsidP="002F79AB">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2F79AB" w:rsidRDefault="002F79AB" w:rsidP="002F79AB">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2F79AB" w14:paraId="6E91BBAD" w14:textId="77777777" w:rsidTr="00E43116">
        <w:trPr>
          <w:gridAfter w:val="1"/>
          <w:wAfter w:w="29" w:type="dxa"/>
          <w:trHeight w:val="300"/>
        </w:trPr>
        <w:tc>
          <w:tcPr>
            <w:tcW w:w="2695" w:type="dxa"/>
          </w:tcPr>
          <w:p w14:paraId="3FC3ADF5" w14:textId="77777777" w:rsidR="002F79AB" w:rsidRDefault="002F79AB" w:rsidP="002F79AB">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2F79AB" w:rsidRDefault="002F79AB" w:rsidP="002F79AB">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2F79AB"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2F79AB" w:rsidRDefault="002F79AB" w:rsidP="002F79AB">
            <w:pPr>
              <w:pStyle w:val="BodyText"/>
              <w:rPr>
                <w:rFonts w:ascii="Arial" w:hAnsi="Arial" w:cs="Arial"/>
                <w:b/>
                <w:bCs/>
              </w:rPr>
            </w:pPr>
            <w:r>
              <w:rPr>
                <w:rFonts w:ascii="Arial" w:hAnsi="Arial" w:cs="Arial"/>
                <w:b/>
                <w:bCs/>
              </w:rPr>
              <w:t>“Transmission Owner Activity”</w:t>
            </w:r>
          </w:p>
        </w:tc>
        <w:tc>
          <w:tcPr>
            <w:tcW w:w="7625" w:type="dxa"/>
          </w:tcPr>
          <w:p w14:paraId="2BDBB079" w14:textId="77777777" w:rsidR="002F79AB" w:rsidRDefault="002F79AB" w:rsidP="002F79AB">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2F79AB"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2F79AB" w:rsidRPr="009F7A98" w:rsidRDefault="002F79AB" w:rsidP="002F79AB">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2F79AB" w:rsidRPr="009F7A98" w:rsidRDefault="002F79AB" w:rsidP="002F79AB">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2F79AB"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2F79AB" w:rsidRDefault="002F79AB" w:rsidP="002F79AB">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2F79AB" w:rsidRDefault="002F79AB" w:rsidP="002F79AB">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2F79AB" w14:paraId="65CC011B" w14:textId="77777777" w:rsidTr="00E43116">
        <w:trPr>
          <w:gridAfter w:val="1"/>
          <w:wAfter w:w="29" w:type="dxa"/>
          <w:trHeight w:val="300"/>
        </w:trPr>
        <w:tc>
          <w:tcPr>
            <w:tcW w:w="2695" w:type="dxa"/>
          </w:tcPr>
          <w:p w14:paraId="39D264D2" w14:textId="77777777" w:rsidR="002F79AB" w:rsidRDefault="002F79AB" w:rsidP="002F79AB">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2F79AB" w14:paraId="62D0E5DE" w14:textId="77777777" w:rsidTr="00E43116">
        <w:trPr>
          <w:gridAfter w:val="1"/>
          <w:wAfter w:w="29" w:type="dxa"/>
          <w:trHeight w:val="300"/>
        </w:trPr>
        <w:tc>
          <w:tcPr>
            <w:tcW w:w="2695" w:type="dxa"/>
          </w:tcPr>
          <w:p w14:paraId="5E534BCA" w14:textId="77777777" w:rsidR="002F79AB" w:rsidRDefault="002F79AB" w:rsidP="002F79AB">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2F79AB" w:rsidRDefault="002F79AB" w:rsidP="002F79AB">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2F79AB" w14:paraId="48F27346" w14:textId="77777777" w:rsidTr="00E43116">
        <w:trPr>
          <w:gridAfter w:val="1"/>
          <w:wAfter w:w="29" w:type="dxa"/>
          <w:trHeight w:val="300"/>
        </w:trPr>
        <w:tc>
          <w:tcPr>
            <w:tcW w:w="2695" w:type="dxa"/>
          </w:tcPr>
          <w:p w14:paraId="030F7195" w14:textId="77777777" w:rsidR="002F79AB" w:rsidRDefault="002F79AB" w:rsidP="002F79AB">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2F79AB" w:rsidRDefault="002F79AB" w:rsidP="002F79AB">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2F79AB" w14:paraId="1A2B4E00" w14:textId="77777777" w:rsidTr="00E43116">
        <w:trPr>
          <w:gridAfter w:val="1"/>
          <w:wAfter w:w="29" w:type="dxa"/>
          <w:trHeight w:val="300"/>
        </w:trPr>
        <w:tc>
          <w:tcPr>
            <w:tcW w:w="2695" w:type="dxa"/>
          </w:tcPr>
          <w:p w14:paraId="183D144D" w14:textId="77777777" w:rsidR="002F79AB" w:rsidRDefault="002F79AB" w:rsidP="002F79AB">
            <w:pPr>
              <w:pStyle w:val="BodyText"/>
              <w:rPr>
                <w:rFonts w:ascii="Arial" w:hAnsi="Arial" w:cs="Arial"/>
                <w:b/>
                <w:bCs/>
              </w:rPr>
            </w:pPr>
            <w:r>
              <w:rPr>
                <w:rFonts w:ascii="Arial" w:hAnsi="Arial" w:cs="Arial"/>
                <w:b/>
                <w:bCs/>
              </w:rPr>
              <w:t>“Transmission Voltage”</w:t>
            </w:r>
          </w:p>
        </w:tc>
        <w:tc>
          <w:tcPr>
            <w:tcW w:w="7625" w:type="dxa"/>
          </w:tcPr>
          <w:p w14:paraId="7A4091EE" w14:textId="77777777" w:rsidR="002F79AB" w:rsidRDefault="002F79AB" w:rsidP="002F79AB">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2F79AB" w14:paraId="21B92B8C" w14:textId="77777777" w:rsidTr="00E43116">
        <w:trPr>
          <w:gridAfter w:val="1"/>
          <w:wAfter w:w="29" w:type="dxa"/>
          <w:trHeight w:val="300"/>
        </w:trPr>
        <w:tc>
          <w:tcPr>
            <w:tcW w:w="2695" w:type="dxa"/>
          </w:tcPr>
          <w:p w14:paraId="0A5C1744" w14:textId="77777777" w:rsidR="002F79AB" w:rsidRDefault="002F79AB" w:rsidP="002F79AB">
            <w:pPr>
              <w:pStyle w:val="BodyText"/>
              <w:rPr>
                <w:rFonts w:ascii="Arial" w:hAnsi="Arial" w:cs="Arial"/>
                <w:b/>
                <w:bCs/>
              </w:rPr>
            </w:pPr>
            <w:r>
              <w:rPr>
                <w:rFonts w:ascii="Arial" w:hAnsi="Arial" w:cs="Arial"/>
                <w:b/>
                <w:bCs/>
              </w:rPr>
              <w:t>"Transmission Works Register"</w:t>
            </w:r>
          </w:p>
        </w:tc>
        <w:tc>
          <w:tcPr>
            <w:tcW w:w="7625" w:type="dxa"/>
          </w:tcPr>
          <w:p w14:paraId="09F54733" w14:textId="77777777" w:rsidR="002F79AB" w:rsidRDefault="002F79AB" w:rsidP="002F79AB">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2F79AB" w14:paraId="7FF269BB" w14:textId="77777777" w:rsidTr="00E43116">
        <w:trPr>
          <w:gridAfter w:val="1"/>
          <w:wAfter w:w="29" w:type="dxa"/>
          <w:trHeight w:val="300"/>
        </w:trPr>
        <w:tc>
          <w:tcPr>
            <w:tcW w:w="2695" w:type="dxa"/>
          </w:tcPr>
          <w:p w14:paraId="57C8604A" w14:textId="77777777" w:rsidR="002F79AB" w:rsidRDefault="002F79AB" w:rsidP="002F79AB">
            <w:pPr>
              <w:pStyle w:val="BodyText"/>
              <w:rPr>
                <w:rFonts w:ascii="Arial" w:hAnsi="Arial" w:cs="Arial"/>
                <w:b/>
                <w:bCs/>
              </w:rPr>
            </w:pPr>
            <w:r>
              <w:rPr>
                <w:rFonts w:ascii="Arial" w:hAnsi="Arial" w:cs="Arial"/>
                <w:b/>
                <w:bCs/>
              </w:rPr>
              <w:t>"Transmission Works"</w:t>
            </w:r>
          </w:p>
        </w:tc>
        <w:tc>
          <w:tcPr>
            <w:tcW w:w="7625" w:type="dxa"/>
          </w:tcPr>
          <w:p w14:paraId="3D22ED32" w14:textId="77777777" w:rsidR="002F79AB" w:rsidRDefault="002F79AB" w:rsidP="002F79AB">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2F79AB" w14:paraId="2E1DB4D3" w14:textId="77777777" w:rsidTr="00E43116">
        <w:trPr>
          <w:gridAfter w:val="1"/>
          <w:wAfter w:w="29" w:type="dxa"/>
          <w:trHeight w:val="300"/>
        </w:trPr>
        <w:tc>
          <w:tcPr>
            <w:tcW w:w="2695" w:type="dxa"/>
          </w:tcPr>
          <w:p w14:paraId="11CF3195" w14:textId="77777777" w:rsidR="002F79AB" w:rsidRDefault="002F79AB" w:rsidP="002F79AB">
            <w:pPr>
              <w:pStyle w:val="BodyText"/>
              <w:rPr>
                <w:rFonts w:ascii="Arial" w:hAnsi="Arial" w:cs="Arial"/>
                <w:b/>
                <w:bCs/>
              </w:rPr>
            </w:pPr>
            <w:r>
              <w:rPr>
                <w:rFonts w:ascii="Arial" w:hAnsi="Arial" w:cs="Arial"/>
                <w:b/>
                <w:bCs/>
              </w:rPr>
              <w:t>“Triad”</w:t>
            </w:r>
          </w:p>
        </w:tc>
        <w:tc>
          <w:tcPr>
            <w:tcW w:w="7625" w:type="dxa"/>
          </w:tcPr>
          <w:p w14:paraId="54ADE457" w14:textId="77777777" w:rsidR="002F79AB" w:rsidRDefault="002F79AB" w:rsidP="002F79AB">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2F79AB" w14:paraId="38848EC5" w14:textId="77777777" w:rsidTr="00E43116">
        <w:trPr>
          <w:gridAfter w:val="1"/>
          <w:wAfter w:w="29" w:type="dxa"/>
          <w:trHeight w:val="300"/>
        </w:trPr>
        <w:tc>
          <w:tcPr>
            <w:tcW w:w="2695" w:type="dxa"/>
          </w:tcPr>
          <w:p w14:paraId="334A7E4E" w14:textId="64190480" w:rsidR="002F79AB" w:rsidRDefault="002F79AB" w:rsidP="002F79AB">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2F79AB" w:rsidRDefault="002F79AB" w:rsidP="002F79AB">
            <w:pPr>
              <w:tabs>
                <w:tab w:val="left" w:pos="0"/>
              </w:tabs>
              <w:rPr>
                <w:rFonts w:ascii="Arial" w:hAnsi="Arial" w:cs="Arial"/>
                <w:b/>
              </w:rPr>
            </w:pPr>
          </w:p>
          <w:p w14:paraId="73B5C5ED" w14:textId="77777777" w:rsidR="002F79AB" w:rsidRDefault="002F79AB" w:rsidP="002F79AB">
            <w:pPr>
              <w:tabs>
                <w:tab w:val="left" w:pos="0"/>
              </w:tabs>
              <w:rPr>
                <w:rFonts w:ascii="Arial" w:hAnsi="Arial" w:cs="Arial"/>
                <w:b/>
              </w:rPr>
            </w:pPr>
          </w:p>
          <w:p w14:paraId="0777EE0F" w14:textId="77777777" w:rsidR="002F79AB" w:rsidRPr="009625ED" w:rsidRDefault="002F79AB" w:rsidP="002F79AB">
            <w:pPr>
              <w:tabs>
                <w:tab w:val="left" w:pos="0"/>
              </w:tabs>
              <w:rPr>
                <w:rFonts w:ascii="Arial" w:hAnsi="Arial" w:cs="Arial"/>
                <w:b/>
                <w:bCs/>
              </w:rPr>
            </w:pPr>
          </w:p>
        </w:tc>
        <w:tc>
          <w:tcPr>
            <w:tcW w:w="7625" w:type="dxa"/>
          </w:tcPr>
          <w:p w14:paraId="3BA414F3" w14:textId="4815B5FB" w:rsidR="002F79AB" w:rsidRDefault="002F79AB" w:rsidP="002F79AB">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2F79AB" w:rsidRPr="007454CC" w:rsidRDefault="002F79AB" w:rsidP="002F79AB">
            <w:pPr>
              <w:tabs>
                <w:tab w:val="left" w:pos="0"/>
              </w:tabs>
              <w:rPr>
                <w:rFonts w:ascii="Arial" w:hAnsi="Arial" w:cs="Arial"/>
                <w:bCs/>
                <w:szCs w:val="22"/>
              </w:rPr>
            </w:pPr>
          </w:p>
          <w:p w14:paraId="452506D9" w14:textId="77777777" w:rsidR="002F79AB" w:rsidRPr="007454CC" w:rsidRDefault="002F79AB" w:rsidP="002F79AB">
            <w:pPr>
              <w:tabs>
                <w:tab w:val="left" w:pos="0"/>
              </w:tabs>
              <w:rPr>
                <w:rFonts w:ascii="Arial" w:hAnsi="Arial" w:cs="Arial"/>
              </w:rPr>
            </w:pPr>
          </w:p>
        </w:tc>
      </w:tr>
      <w:tr w:rsidR="002F79AB" w14:paraId="2C972219" w14:textId="77777777" w:rsidTr="00E43116">
        <w:trPr>
          <w:gridAfter w:val="1"/>
          <w:wAfter w:w="29" w:type="dxa"/>
          <w:trHeight w:val="300"/>
        </w:trPr>
        <w:tc>
          <w:tcPr>
            <w:tcW w:w="2695" w:type="dxa"/>
          </w:tcPr>
          <w:p w14:paraId="5191B96D" w14:textId="77777777" w:rsidR="002F79AB" w:rsidRDefault="002F79AB" w:rsidP="002F79AB">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2F79AB" w:rsidRDefault="002F79AB" w:rsidP="002F79AB">
            <w:pPr>
              <w:tabs>
                <w:tab w:val="left" w:pos="0"/>
              </w:tabs>
              <w:rPr>
                <w:rFonts w:ascii="Arial" w:hAnsi="Arial" w:cs="Arial"/>
                <w:b/>
              </w:rPr>
            </w:pPr>
          </w:p>
        </w:tc>
        <w:tc>
          <w:tcPr>
            <w:tcW w:w="7625" w:type="dxa"/>
          </w:tcPr>
          <w:p w14:paraId="56DBAEC3" w14:textId="77777777" w:rsidR="002F79AB" w:rsidRDefault="002F79AB" w:rsidP="002F79AB">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2F79AB" w:rsidRDefault="002F79AB" w:rsidP="002F79AB">
            <w:pPr>
              <w:tabs>
                <w:tab w:val="left" w:pos="0"/>
              </w:tabs>
              <w:rPr>
                <w:rFonts w:ascii="Arial" w:hAnsi="Arial" w:cs="Arial"/>
                <w:bCs/>
                <w:szCs w:val="22"/>
              </w:rPr>
            </w:pPr>
          </w:p>
        </w:tc>
      </w:tr>
      <w:tr w:rsidR="002F79AB" w14:paraId="491AD0F1" w14:textId="77777777" w:rsidTr="00E43116">
        <w:trPr>
          <w:gridAfter w:val="1"/>
          <w:wAfter w:w="29" w:type="dxa"/>
          <w:trHeight w:val="300"/>
        </w:trPr>
        <w:tc>
          <w:tcPr>
            <w:tcW w:w="2695" w:type="dxa"/>
          </w:tcPr>
          <w:p w14:paraId="451443CE" w14:textId="77777777" w:rsidR="002F79AB" w:rsidRDefault="002F79AB" w:rsidP="002F79AB">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2F79AB" w:rsidRPr="009625ED" w:rsidRDefault="002F79AB" w:rsidP="002F79AB">
            <w:pPr>
              <w:tabs>
                <w:tab w:val="left" w:pos="0"/>
              </w:tabs>
              <w:rPr>
                <w:rFonts w:ascii="Arial" w:hAnsi="Arial" w:cs="Arial"/>
                <w:bCs/>
              </w:rPr>
            </w:pPr>
          </w:p>
        </w:tc>
        <w:tc>
          <w:tcPr>
            <w:tcW w:w="7625" w:type="dxa"/>
          </w:tcPr>
          <w:p w14:paraId="6E1121F3" w14:textId="19D99C49" w:rsidR="002F79AB" w:rsidRDefault="002F79AB" w:rsidP="002F79AB">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2F79AB" w:rsidRPr="007454CC" w:rsidRDefault="002F79AB" w:rsidP="002F79AB">
            <w:pPr>
              <w:tabs>
                <w:tab w:val="left" w:pos="0"/>
              </w:tabs>
              <w:rPr>
                <w:rFonts w:ascii="Arial" w:hAnsi="Arial" w:cs="Arial"/>
              </w:rPr>
            </w:pPr>
          </w:p>
        </w:tc>
      </w:tr>
      <w:tr w:rsidR="002F79AB" w14:paraId="0B3200CA" w14:textId="77777777" w:rsidTr="00E43116">
        <w:trPr>
          <w:gridAfter w:val="1"/>
          <w:wAfter w:w="29" w:type="dxa"/>
          <w:trHeight w:val="300"/>
        </w:trPr>
        <w:tc>
          <w:tcPr>
            <w:tcW w:w="2695" w:type="dxa"/>
          </w:tcPr>
          <w:p w14:paraId="1B11660F" w14:textId="77777777" w:rsidR="002F79AB" w:rsidRDefault="002F79AB" w:rsidP="002F79AB">
            <w:pPr>
              <w:tabs>
                <w:tab w:val="left" w:pos="0"/>
              </w:tabs>
              <w:rPr>
                <w:rFonts w:ascii="Arial" w:hAnsi="Arial" w:cs="Arial"/>
                <w:b/>
              </w:rPr>
            </w:pPr>
            <w:r>
              <w:rPr>
                <w:rFonts w:ascii="Arial" w:hAnsi="Arial" w:cs="Arial"/>
                <w:b/>
              </w:rPr>
              <w:t>“UMS Base Value at Risk”</w:t>
            </w:r>
          </w:p>
          <w:p w14:paraId="01698EBD" w14:textId="77777777" w:rsidR="002F79AB" w:rsidRPr="009625ED" w:rsidRDefault="002F79AB" w:rsidP="002F79AB">
            <w:pPr>
              <w:tabs>
                <w:tab w:val="left" w:pos="0"/>
              </w:tabs>
              <w:rPr>
                <w:rFonts w:ascii="Arial" w:hAnsi="Arial" w:cs="Arial"/>
                <w:bCs/>
              </w:rPr>
            </w:pPr>
          </w:p>
        </w:tc>
        <w:tc>
          <w:tcPr>
            <w:tcW w:w="7625" w:type="dxa"/>
          </w:tcPr>
          <w:p w14:paraId="4103AA0D" w14:textId="77777777" w:rsidR="002F79AB" w:rsidRDefault="002F79AB" w:rsidP="002F79AB">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2F79AB" w:rsidRPr="007454CC" w:rsidRDefault="002F79AB" w:rsidP="002F79AB">
            <w:pPr>
              <w:tabs>
                <w:tab w:val="left" w:pos="0"/>
              </w:tabs>
              <w:rPr>
                <w:rFonts w:ascii="Arial" w:hAnsi="Arial" w:cs="Arial"/>
              </w:rPr>
            </w:pPr>
          </w:p>
        </w:tc>
      </w:tr>
      <w:tr w:rsidR="002F79AB" w14:paraId="222C440E" w14:textId="77777777" w:rsidTr="00E43116">
        <w:trPr>
          <w:gridAfter w:val="1"/>
          <w:wAfter w:w="29" w:type="dxa"/>
          <w:trHeight w:val="300"/>
        </w:trPr>
        <w:tc>
          <w:tcPr>
            <w:tcW w:w="2695" w:type="dxa"/>
          </w:tcPr>
          <w:p w14:paraId="5E2A96A3" w14:textId="77777777" w:rsidR="002F79AB" w:rsidRDefault="002F79AB" w:rsidP="002F79AB">
            <w:pPr>
              <w:tabs>
                <w:tab w:val="left" w:pos="0"/>
              </w:tabs>
              <w:rPr>
                <w:rFonts w:ascii="Arial" w:hAnsi="Arial" w:cs="Arial"/>
                <w:b/>
              </w:rPr>
            </w:pPr>
            <w:r>
              <w:rPr>
                <w:rFonts w:ascii="Arial" w:hAnsi="Arial" w:cs="Arial"/>
                <w:b/>
              </w:rPr>
              <w:t>“UMS Tariff”</w:t>
            </w:r>
          </w:p>
          <w:p w14:paraId="7F1CACDE" w14:textId="77777777" w:rsidR="002F79AB" w:rsidRPr="009625ED" w:rsidRDefault="002F79AB" w:rsidP="002F79AB">
            <w:pPr>
              <w:tabs>
                <w:tab w:val="left" w:pos="0"/>
              </w:tabs>
              <w:rPr>
                <w:rFonts w:ascii="Arial" w:hAnsi="Arial" w:cs="Arial"/>
                <w:bCs/>
              </w:rPr>
            </w:pPr>
          </w:p>
        </w:tc>
        <w:tc>
          <w:tcPr>
            <w:tcW w:w="7625" w:type="dxa"/>
          </w:tcPr>
          <w:p w14:paraId="6C01877B" w14:textId="77777777" w:rsidR="002F79AB" w:rsidRPr="00594DD2" w:rsidRDefault="002F79AB" w:rsidP="002F79AB">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2F79AB" w:rsidRPr="007454CC" w:rsidRDefault="002F79AB" w:rsidP="002F79AB">
            <w:pPr>
              <w:tabs>
                <w:tab w:val="left" w:pos="0"/>
              </w:tabs>
              <w:rPr>
                <w:rFonts w:ascii="Arial" w:hAnsi="Arial" w:cs="Arial"/>
              </w:rPr>
            </w:pPr>
          </w:p>
        </w:tc>
      </w:tr>
      <w:tr w:rsidR="002F79AB" w14:paraId="07D69065" w14:textId="77777777" w:rsidTr="00E43116">
        <w:trPr>
          <w:gridAfter w:val="1"/>
          <w:wAfter w:w="29" w:type="dxa"/>
          <w:trHeight w:val="300"/>
        </w:trPr>
        <w:tc>
          <w:tcPr>
            <w:tcW w:w="2695" w:type="dxa"/>
          </w:tcPr>
          <w:p w14:paraId="06A9CCAB" w14:textId="77777777" w:rsidR="002F79AB" w:rsidRDefault="002F79AB" w:rsidP="002F79AB">
            <w:pPr>
              <w:tabs>
                <w:tab w:val="left" w:pos="0"/>
              </w:tabs>
              <w:rPr>
                <w:rFonts w:ascii="Arial" w:hAnsi="Arial" w:cs="Arial"/>
                <w:b/>
              </w:rPr>
            </w:pPr>
            <w:r>
              <w:rPr>
                <w:rFonts w:ascii="Arial" w:hAnsi="Arial" w:cs="Arial"/>
                <w:b/>
              </w:rPr>
              <w:t>“Unmetered Supply Volume”</w:t>
            </w:r>
          </w:p>
          <w:p w14:paraId="1634FEA2" w14:textId="77777777" w:rsidR="002F79AB" w:rsidRPr="009625ED" w:rsidRDefault="002F79AB" w:rsidP="002F79AB">
            <w:pPr>
              <w:tabs>
                <w:tab w:val="left" w:pos="0"/>
              </w:tabs>
              <w:rPr>
                <w:rFonts w:ascii="Arial" w:hAnsi="Arial" w:cs="Arial"/>
                <w:bCs/>
              </w:rPr>
            </w:pPr>
          </w:p>
        </w:tc>
        <w:tc>
          <w:tcPr>
            <w:tcW w:w="7625" w:type="dxa"/>
          </w:tcPr>
          <w:p w14:paraId="74F01F6A" w14:textId="20663098" w:rsidR="002F79AB" w:rsidRPr="00247A78" w:rsidRDefault="002F79AB" w:rsidP="002F79AB">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2F79AB" w:rsidRPr="007454CC" w:rsidRDefault="002F79AB" w:rsidP="002F79AB">
            <w:pPr>
              <w:tabs>
                <w:tab w:val="left" w:pos="0"/>
              </w:tabs>
              <w:rPr>
                <w:rFonts w:ascii="Arial" w:hAnsi="Arial" w:cs="Arial"/>
              </w:rPr>
            </w:pPr>
          </w:p>
        </w:tc>
      </w:tr>
      <w:tr w:rsidR="002F79AB" w14:paraId="144E62C8" w14:textId="77777777" w:rsidTr="00E43116">
        <w:trPr>
          <w:gridAfter w:val="1"/>
          <w:wAfter w:w="29" w:type="dxa"/>
          <w:trHeight w:val="300"/>
        </w:trPr>
        <w:tc>
          <w:tcPr>
            <w:tcW w:w="2695" w:type="dxa"/>
          </w:tcPr>
          <w:p w14:paraId="4F2EF7DB" w14:textId="77777777" w:rsidR="002F79AB" w:rsidRDefault="002F79AB" w:rsidP="002F79AB">
            <w:pPr>
              <w:tabs>
                <w:tab w:val="left" w:pos="0"/>
              </w:tabs>
              <w:rPr>
                <w:rFonts w:ascii="Arial" w:hAnsi="Arial" w:cs="Arial"/>
                <w:b/>
              </w:rPr>
            </w:pPr>
            <w:r>
              <w:rPr>
                <w:rFonts w:ascii="Arial" w:hAnsi="Arial" w:cs="Arial"/>
                <w:b/>
              </w:rPr>
              <w:t>“Unmetered Supply Volume Forecast”</w:t>
            </w:r>
          </w:p>
          <w:p w14:paraId="5DBBB12D" w14:textId="77777777" w:rsidR="002F79AB" w:rsidRPr="009625ED" w:rsidRDefault="002F79AB" w:rsidP="002F79AB">
            <w:pPr>
              <w:tabs>
                <w:tab w:val="left" w:pos="0"/>
              </w:tabs>
              <w:rPr>
                <w:rFonts w:ascii="Arial" w:hAnsi="Arial" w:cs="Arial"/>
                <w:bCs/>
              </w:rPr>
            </w:pPr>
          </w:p>
        </w:tc>
        <w:tc>
          <w:tcPr>
            <w:tcW w:w="7625" w:type="dxa"/>
          </w:tcPr>
          <w:p w14:paraId="2FC6D978" w14:textId="77777777" w:rsidR="002F79AB" w:rsidRPr="00A07ED3" w:rsidRDefault="002F79AB" w:rsidP="002F79AB">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2F79AB" w:rsidRPr="007454CC" w:rsidRDefault="002F79AB" w:rsidP="002F79AB">
            <w:pPr>
              <w:tabs>
                <w:tab w:val="left" w:pos="0"/>
              </w:tabs>
              <w:rPr>
                <w:rFonts w:ascii="Arial" w:hAnsi="Arial" w:cs="Arial"/>
              </w:rPr>
            </w:pPr>
          </w:p>
        </w:tc>
      </w:tr>
      <w:tr w:rsidR="002F79AB" w14:paraId="62400805" w14:textId="77777777" w:rsidTr="00E43116">
        <w:trPr>
          <w:gridAfter w:val="1"/>
          <w:wAfter w:w="29" w:type="dxa"/>
          <w:trHeight w:val="300"/>
        </w:trPr>
        <w:tc>
          <w:tcPr>
            <w:tcW w:w="2695" w:type="dxa"/>
          </w:tcPr>
          <w:p w14:paraId="500533ED" w14:textId="77777777" w:rsidR="002F79AB" w:rsidRPr="007454CC" w:rsidRDefault="002F79AB" w:rsidP="002F79AB">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2F79AB" w:rsidRPr="007454CC" w:rsidRDefault="002F79AB" w:rsidP="002F79AB">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2F79AB" w:rsidRPr="009625ED" w:rsidRDefault="002F79AB" w:rsidP="002F79AB">
            <w:pPr>
              <w:tabs>
                <w:tab w:val="left" w:pos="0"/>
              </w:tabs>
              <w:rPr>
                <w:rFonts w:ascii="Arial" w:hAnsi="Arial" w:cs="Arial"/>
                <w:bCs/>
              </w:rPr>
            </w:pPr>
          </w:p>
        </w:tc>
        <w:tc>
          <w:tcPr>
            <w:tcW w:w="7625" w:type="dxa"/>
          </w:tcPr>
          <w:p w14:paraId="13563984" w14:textId="77777777" w:rsidR="002F79AB" w:rsidRPr="007454CC" w:rsidRDefault="002F79AB" w:rsidP="002F79AB">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2F79AB" w:rsidRPr="007454CC" w:rsidRDefault="002F79AB" w:rsidP="002F79AB">
            <w:pPr>
              <w:autoSpaceDE w:val="0"/>
              <w:autoSpaceDN w:val="0"/>
              <w:adjustRightInd w:val="0"/>
              <w:rPr>
                <w:rFonts w:ascii="Arial" w:hAnsi="Arial" w:cs="Arial"/>
                <w:szCs w:val="22"/>
                <w:lang w:eastAsia="en-GB"/>
              </w:rPr>
            </w:pPr>
          </w:p>
          <w:p w14:paraId="7355C7F5" w14:textId="77777777" w:rsidR="002F79AB" w:rsidRPr="007454CC" w:rsidRDefault="002F79AB" w:rsidP="002F79AB">
            <w:pPr>
              <w:autoSpaceDE w:val="0"/>
              <w:autoSpaceDN w:val="0"/>
              <w:adjustRightInd w:val="0"/>
              <w:rPr>
                <w:rFonts w:ascii="Arial" w:hAnsi="Arial" w:cs="Arial"/>
                <w:szCs w:val="22"/>
                <w:lang w:eastAsia="en-GB"/>
              </w:rPr>
            </w:pPr>
            <w:proofErr w:type="spellStart"/>
            <w:r w:rsidRPr="007454CC">
              <w:rPr>
                <w:rFonts w:ascii="Arial" w:hAnsi="Arial" w:cs="Arial"/>
                <w:szCs w:val="22"/>
                <w:lang w:eastAsia="en-GB"/>
              </w:rPr>
              <w:t>i</w:t>
            </w:r>
            <w:proofErr w:type="spellEnd"/>
            <w:r w:rsidRPr="007454CC">
              <w:rPr>
                <w:rFonts w:ascii="Arial" w:hAnsi="Arial" w:cs="Arial"/>
                <w:szCs w:val="22"/>
                <w:lang w:eastAsia="en-GB"/>
              </w:rPr>
              <w:t>)  the loss of one or more phases causing an energy</w:t>
            </w:r>
          </w:p>
          <w:p w14:paraId="3CE5038E" w14:textId="77777777" w:rsidR="002F79AB" w:rsidRPr="007454CC" w:rsidRDefault="002F79AB" w:rsidP="002F79AB">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2F79AB" w:rsidRPr="007454CC" w:rsidRDefault="002F79AB" w:rsidP="002F79AB">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2F79AB" w:rsidRPr="009625ED" w:rsidRDefault="002F79AB" w:rsidP="002F79AB">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2F79AB" w:rsidRPr="007454CC" w:rsidRDefault="002F79AB" w:rsidP="002F79AB">
            <w:pPr>
              <w:tabs>
                <w:tab w:val="left" w:pos="0"/>
              </w:tabs>
              <w:rPr>
                <w:rFonts w:ascii="Arial" w:hAnsi="Arial" w:cs="Arial"/>
              </w:rPr>
            </w:pPr>
          </w:p>
        </w:tc>
      </w:tr>
      <w:tr w:rsidR="002F79AB" w14:paraId="5CC720A3" w14:textId="77777777" w:rsidTr="00E43116">
        <w:trPr>
          <w:gridAfter w:val="1"/>
          <w:wAfter w:w="29" w:type="dxa"/>
          <w:trHeight w:val="300"/>
        </w:trPr>
        <w:tc>
          <w:tcPr>
            <w:tcW w:w="2695" w:type="dxa"/>
          </w:tcPr>
          <w:p w14:paraId="50583BDE" w14:textId="77777777" w:rsidR="002F79AB" w:rsidRDefault="002F79AB" w:rsidP="002F79AB">
            <w:pPr>
              <w:pStyle w:val="BodyText"/>
              <w:rPr>
                <w:rFonts w:ascii="Arial" w:hAnsi="Arial" w:cs="Arial"/>
                <w:b/>
                <w:bCs/>
              </w:rPr>
            </w:pPr>
            <w:r>
              <w:rPr>
                <w:rFonts w:ascii="Arial" w:hAnsi="Arial" w:cs="Arial"/>
                <w:b/>
                <w:bCs/>
              </w:rPr>
              <w:t>"Undertaking"</w:t>
            </w:r>
          </w:p>
          <w:p w14:paraId="5065F089" w14:textId="46AB4C1B" w:rsidR="002F79AB" w:rsidRDefault="002F79AB" w:rsidP="002F79AB">
            <w:pPr>
              <w:pStyle w:val="BodyText"/>
              <w:rPr>
                <w:rFonts w:ascii="Arial" w:hAnsi="Arial" w:cs="Arial"/>
                <w:b/>
                <w:bCs/>
              </w:rPr>
            </w:pPr>
            <w:r>
              <w:rPr>
                <w:rFonts w:ascii="Arial" w:hAnsi="Arial" w:cs="Arial"/>
                <w:b/>
                <w:bCs/>
              </w:rPr>
              <w:t>“Unmetered Supply”</w:t>
            </w:r>
          </w:p>
        </w:tc>
        <w:tc>
          <w:tcPr>
            <w:tcW w:w="7625" w:type="dxa"/>
          </w:tcPr>
          <w:p w14:paraId="07CD44A5" w14:textId="77777777" w:rsidR="002F79AB" w:rsidRDefault="002F79AB" w:rsidP="002F79AB">
            <w:pPr>
              <w:spacing w:after="240"/>
              <w:jc w:val="both"/>
              <w:rPr>
                <w:rFonts w:ascii="Arial" w:hAnsi="Arial" w:cs="Arial"/>
              </w:rPr>
            </w:pPr>
            <w:r>
              <w:rPr>
                <w:rFonts w:ascii="Arial" w:hAnsi="Arial" w:cs="Arial"/>
              </w:rPr>
              <w:t>as defined in section 259 of the Companies Act 1985;</w:t>
            </w:r>
          </w:p>
          <w:p w14:paraId="71C990DB" w14:textId="7094A97D" w:rsidR="002F79AB" w:rsidRDefault="002F79AB" w:rsidP="002F79AB">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2F79AB" w14:paraId="7EB1895D" w14:textId="77777777" w:rsidTr="00E43116">
        <w:trPr>
          <w:gridAfter w:val="1"/>
          <w:wAfter w:w="29" w:type="dxa"/>
          <w:trHeight w:val="300"/>
        </w:trPr>
        <w:tc>
          <w:tcPr>
            <w:tcW w:w="2695" w:type="dxa"/>
          </w:tcPr>
          <w:p w14:paraId="5E3BE973" w14:textId="77777777" w:rsidR="002F79AB" w:rsidRDefault="002F79AB" w:rsidP="002F79AB">
            <w:pPr>
              <w:pStyle w:val="BodyText"/>
              <w:rPr>
                <w:rFonts w:ascii="Arial" w:hAnsi="Arial" w:cs="Arial"/>
                <w:b/>
                <w:bCs/>
              </w:rPr>
            </w:pPr>
            <w:r>
              <w:rPr>
                <w:rFonts w:ascii="Arial" w:hAnsi="Arial" w:cs="Arial"/>
                <w:b/>
                <w:bCs/>
              </w:rPr>
              <w:t>"Unsecured Credit Cover"</w:t>
            </w:r>
          </w:p>
        </w:tc>
        <w:tc>
          <w:tcPr>
            <w:tcW w:w="7625" w:type="dxa"/>
          </w:tcPr>
          <w:p w14:paraId="3B77D19F" w14:textId="77777777" w:rsidR="002F79AB" w:rsidRDefault="002F79AB" w:rsidP="002F79AB">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506" w:name="_BPDCD_198"/>
            <w:proofErr w:type="spellStart"/>
            <w:r w:rsidRPr="00530856">
              <w:rPr>
                <w:rFonts w:ascii="Arial Bold" w:hAnsi="Arial Bold" w:cs="Arial"/>
                <w:b/>
                <w:bCs/>
              </w:rPr>
              <w:t>The</w:t>
            </w:r>
            <w:proofErr w:type="spellEnd"/>
            <w:r w:rsidRPr="00530856">
              <w:rPr>
                <w:rFonts w:ascii="Arial Bold" w:hAnsi="Arial Bold" w:cs="Arial"/>
                <w:b/>
                <w:bCs/>
              </w:rPr>
              <w:t xml:space="preserve"> Company </w:t>
            </w:r>
            <w:bookmarkEnd w:id="506"/>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2F79AB" w14:paraId="3ECB820C" w14:textId="77777777" w:rsidTr="00E43116">
        <w:trPr>
          <w:gridAfter w:val="1"/>
          <w:wAfter w:w="29" w:type="dxa"/>
          <w:trHeight w:val="300"/>
        </w:trPr>
        <w:tc>
          <w:tcPr>
            <w:tcW w:w="2695" w:type="dxa"/>
          </w:tcPr>
          <w:p w14:paraId="7BEFB55C" w14:textId="77777777" w:rsidR="002F79AB" w:rsidRDefault="002F79AB" w:rsidP="002F79AB">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2F79AB" w:rsidRDefault="002F79AB" w:rsidP="002F79AB">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507" w:name="_BPDCD_199"/>
            <w:r w:rsidRPr="00530856">
              <w:rPr>
                <w:rFonts w:ascii="Arial" w:hAnsi="Arial" w:cs="Arial"/>
                <w:color w:val="0000FF"/>
              </w:rPr>
              <w:t>;</w:t>
            </w:r>
            <w:r>
              <w:rPr>
                <w:rFonts w:ascii="Arial" w:hAnsi="Arial" w:cs="Arial"/>
                <w:color w:val="0000FF"/>
                <w:u w:val="double"/>
              </w:rPr>
              <w:t xml:space="preserve"> </w:t>
            </w:r>
            <w:bookmarkEnd w:id="507"/>
          </w:p>
        </w:tc>
      </w:tr>
      <w:tr w:rsidR="002F79AB" w14:paraId="5171EDF6" w14:textId="77777777" w:rsidTr="00E43116">
        <w:trPr>
          <w:gridAfter w:val="1"/>
          <w:wAfter w:w="29" w:type="dxa"/>
          <w:trHeight w:val="300"/>
        </w:trPr>
        <w:tc>
          <w:tcPr>
            <w:tcW w:w="2695" w:type="dxa"/>
          </w:tcPr>
          <w:p w14:paraId="2048DD6E" w14:textId="77777777" w:rsidR="002F79AB" w:rsidRDefault="002F79AB" w:rsidP="002F79AB">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2F79AB" w:rsidRDefault="002F79AB" w:rsidP="002F79AB">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2F79AB" w14:paraId="245B4CAF" w14:textId="77777777" w:rsidTr="00E43116">
        <w:trPr>
          <w:gridAfter w:val="1"/>
          <w:wAfter w:w="29" w:type="dxa"/>
          <w:trHeight w:val="300"/>
        </w:trPr>
        <w:tc>
          <w:tcPr>
            <w:tcW w:w="2695" w:type="dxa"/>
          </w:tcPr>
          <w:p w14:paraId="1AC2DD19" w14:textId="77777777" w:rsidR="002F79AB" w:rsidRDefault="002F79AB" w:rsidP="002F79AB">
            <w:pPr>
              <w:pStyle w:val="BodyText"/>
              <w:rPr>
                <w:rFonts w:ascii="Arial" w:hAnsi="Arial" w:cs="Arial"/>
                <w:b/>
                <w:bCs/>
              </w:rPr>
            </w:pPr>
            <w:r>
              <w:rPr>
                <w:rFonts w:ascii="Arial" w:hAnsi="Arial" w:cs="Arial"/>
                <w:b/>
                <w:bCs/>
              </w:rPr>
              <w:t>"Use of System"</w:t>
            </w:r>
          </w:p>
        </w:tc>
        <w:tc>
          <w:tcPr>
            <w:tcW w:w="7625" w:type="dxa"/>
          </w:tcPr>
          <w:p w14:paraId="40A8BCAF" w14:textId="77777777" w:rsidR="002F79AB" w:rsidRDefault="002F79AB" w:rsidP="002F79AB">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2F79AB" w14:paraId="525895FA" w14:textId="77777777" w:rsidTr="00E43116">
        <w:trPr>
          <w:gridAfter w:val="1"/>
          <w:wAfter w:w="29" w:type="dxa"/>
          <w:trHeight w:val="300"/>
        </w:trPr>
        <w:tc>
          <w:tcPr>
            <w:tcW w:w="2695" w:type="dxa"/>
          </w:tcPr>
          <w:p w14:paraId="5D999782" w14:textId="77777777" w:rsidR="002F79AB" w:rsidRDefault="002F79AB" w:rsidP="002F79AB">
            <w:pPr>
              <w:pStyle w:val="BodyText"/>
              <w:rPr>
                <w:rFonts w:ascii="Arial" w:hAnsi="Arial" w:cs="Arial"/>
                <w:b/>
                <w:bCs/>
              </w:rPr>
            </w:pPr>
            <w:r>
              <w:rPr>
                <w:rFonts w:ascii="Arial" w:hAnsi="Arial" w:cs="Arial"/>
                <w:b/>
                <w:bCs/>
              </w:rPr>
              <w:t>"Use of System Application"</w:t>
            </w:r>
          </w:p>
        </w:tc>
        <w:tc>
          <w:tcPr>
            <w:tcW w:w="7625" w:type="dxa"/>
          </w:tcPr>
          <w:p w14:paraId="6856506F" w14:textId="77777777" w:rsidR="002F79AB" w:rsidRDefault="002F79AB" w:rsidP="002F79AB">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2F79AB" w14:paraId="4E13D2FB" w14:textId="77777777" w:rsidTr="00E43116">
        <w:trPr>
          <w:gridAfter w:val="1"/>
          <w:wAfter w:w="29" w:type="dxa"/>
          <w:trHeight w:val="300"/>
        </w:trPr>
        <w:tc>
          <w:tcPr>
            <w:tcW w:w="2695" w:type="dxa"/>
          </w:tcPr>
          <w:p w14:paraId="2B7E87FD" w14:textId="77777777" w:rsidR="002F79AB" w:rsidRDefault="002F79AB" w:rsidP="002F79AB">
            <w:pPr>
              <w:pStyle w:val="BodyText"/>
              <w:rPr>
                <w:rFonts w:ascii="Arial" w:hAnsi="Arial" w:cs="Arial"/>
                <w:b/>
                <w:bCs/>
              </w:rPr>
            </w:pPr>
            <w:r>
              <w:rPr>
                <w:rFonts w:ascii="Arial" w:hAnsi="Arial" w:cs="Arial"/>
                <w:b/>
                <w:bCs/>
              </w:rPr>
              <w:t>"Use of System Charges"</w:t>
            </w:r>
          </w:p>
        </w:tc>
        <w:tc>
          <w:tcPr>
            <w:tcW w:w="7625" w:type="dxa"/>
          </w:tcPr>
          <w:p w14:paraId="3033CB87" w14:textId="554F3582" w:rsidR="002F79AB" w:rsidRDefault="002F79AB" w:rsidP="002F79AB">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2F79AB" w14:paraId="6DCB2C94" w14:textId="77777777" w:rsidTr="00E43116">
        <w:trPr>
          <w:gridAfter w:val="1"/>
          <w:wAfter w:w="29" w:type="dxa"/>
          <w:trHeight w:val="300"/>
        </w:trPr>
        <w:tc>
          <w:tcPr>
            <w:tcW w:w="2695" w:type="dxa"/>
          </w:tcPr>
          <w:p w14:paraId="6991D853" w14:textId="77777777" w:rsidR="002F79AB" w:rsidRDefault="002F79AB" w:rsidP="002F79AB">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508" w:name="_BPDCD_200"/>
            <w:r w:rsidRPr="00530856">
              <w:rPr>
                <w:rFonts w:ascii="Arial" w:hAnsi="Arial" w:cs="Arial"/>
              </w:rPr>
              <w:t>14</w:t>
            </w:r>
            <w:bookmarkEnd w:id="508"/>
            <w:r>
              <w:rPr>
                <w:rFonts w:ascii="Arial" w:hAnsi="Arial" w:cs="Arial"/>
              </w:rPr>
              <w:t>;</w:t>
            </w:r>
          </w:p>
        </w:tc>
      </w:tr>
      <w:tr w:rsidR="002F79AB" w14:paraId="4F5E3755" w14:textId="77777777" w:rsidTr="00E43116">
        <w:trPr>
          <w:gridAfter w:val="1"/>
          <w:wAfter w:w="29" w:type="dxa"/>
          <w:trHeight w:val="300"/>
        </w:trPr>
        <w:tc>
          <w:tcPr>
            <w:tcW w:w="2695" w:type="dxa"/>
          </w:tcPr>
          <w:p w14:paraId="267A1FC8" w14:textId="77777777" w:rsidR="002F79AB" w:rsidRDefault="002F79AB" w:rsidP="002F79AB">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2F79AB" w:rsidRDefault="002F79AB" w:rsidP="002F79AB">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2F79AB" w14:paraId="42243BB1" w14:textId="77777777" w:rsidTr="00E43116">
        <w:trPr>
          <w:gridAfter w:val="1"/>
          <w:wAfter w:w="29" w:type="dxa"/>
          <w:trHeight w:val="300"/>
        </w:trPr>
        <w:tc>
          <w:tcPr>
            <w:tcW w:w="2695" w:type="dxa"/>
          </w:tcPr>
          <w:p w14:paraId="6C7D9BC2" w14:textId="77777777" w:rsidR="002F79AB" w:rsidRDefault="002F79AB" w:rsidP="002F79AB">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2F79AB" w:rsidRDefault="002F79AB" w:rsidP="002F79AB">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2F79AB" w14:paraId="2D3601D1" w14:textId="77777777" w:rsidTr="00E43116">
        <w:trPr>
          <w:gridAfter w:val="1"/>
          <w:wAfter w:w="29" w:type="dxa"/>
          <w:trHeight w:val="300"/>
        </w:trPr>
        <w:tc>
          <w:tcPr>
            <w:tcW w:w="2695" w:type="dxa"/>
          </w:tcPr>
          <w:p w14:paraId="0312CF5E" w14:textId="77777777" w:rsidR="002F79AB" w:rsidRDefault="002F79AB" w:rsidP="002F79AB">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2F79AB" w:rsidRDefault="002F79AB" w:rsidP="002F79AB">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2F79AB" w14:paraId="7E377D3B" w14:textId="77777777" w:rsidTr="00E43116">
        <w:trPr>
          <w:gridAfter w:val="1"/>
          <w:wAfter w:w="29" w:type="dxa"/>
          <w:trHeight w:val="300"/>
        </w:trPr>
        <w:tc>
          <w:tcPr>
            <w:tcW w:w="2695" w:type="dxa"/>
          </w:tcPr>
          <w:p w14:paraId="0BF06EE9" w14:textId="77777777" w:rsidR="002F79AB" w:rsidRDefault="002F79AB" w:rsidP="002F79AB">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2F79AB" w:rsidRDefault="002F79AB" w:rsidP="002F79AB">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2F79AB" w14:paraId="6EAB1A3A" w14:textId="77777777" w:rsidTr="00E43116">
        <w:trPr>
          <w:gridAfter w:val="1"/>
          <w:wAfter w:w="29" w:type="dxa"/>
          <w:trHeight w:val="300"/>
        </w:trPr>
        <w:tc>
          <w:tcPr>
            <w:tcW w:w="2695" w:type="dxa"/>
          </w:tcPr>
          <w:p w14:paraId="31CC34B0" w14:textId="77777777" w:rsidR="002F79AB" w:rsidRDefault="002F79AB" w:rsidP="002F79AB">
            <w:pPr>
              <w:pStyle w:val="BodyText"/>
              <w:rPr>
                <w:rFonts w:ascii="Arial" w:hAnsi="Arial" w:cs="Arial"/>
                <w:b/>
                <w:bCs/>
              </w:rPr>
            </w:pPr>
            <w:r>
              <w:rPr>
                <w:rFonts w:ascii="Arial" w:hAnsi="Arial" w:cs="Arial"/>
                <w:b/>
                <w:bCs/>
              </w:rPr>
              <w:t>"Use of System Payment Date"</w:t>
            </w:r>
          </w:p>
        </w:tc>
        <w:tc>
          <w:tcPr>
            <w:tcW w:w="7625" w:type="dxa"/>
          </w:tcPr>
          <w:p w14:paraId="020E038E" w14:textId="77777777" w:rsidR="002F79AB" w:rsidRDefault="002F79AB" w:rsidP="002F79AB">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2F79AB" w14:paraId="33C1B450" w14:textId="77777777" w:rsidTr="00E43116">
        <w:trPr>
          <w:gridAfter w:val="1"/>
          <w:wAfter w:w="29" w:type="dxa"/>
          <w:trHeight w:val="300"/>
        </w:trPr>
        <w:tc>
          <w:tcPr>
            <w:tcW w:w="2695" w:type="dxa"/>
          </w:tcPr>
          <w:p w14:paraId="351A1364" w14:textId="77777777" w:rsidR="002F79AB" w:rsidRDefault="002F79AB" w:rsidP="002F79AB">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2F79AB" w:rsidRDefault="002F79AB" w:rsidP="002F79AB">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2F79AB" w14:paraId="763CE2EC" w14:textId="77777777" w:rsidTr="00E43116">
        <w:trPr>
          <w:gridAfter w:val="1"/>
          <w:wAfter w:w="29" w:type="dxa"/>
          <w:trHeight w:val="300"/>
        </w:trPr>
        <w:tc>
          <w:tcPr>
            <w:tcW w:w="2695" w:type="dxa"/>
          </w:tcPr>
          <w:p w14:paraId="292F2D6B" w14:textId="77777777" w:rsidR="002F79AB" w:rsidRDefault="002F79AB" w:rsidP="002F79AB">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2F79AB" w:rsidRDefault="002F79AB" w:rsidP="002F79AB">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2F79AB" w:rsidRPr="002A088A" w:rsidRDefault="002F79AB" w:rsidP="002F79AB"/>
          <w:p w14:paraId="501CF1E6" w14:textId="77777777" w:rsidR="002F79AB" w:rsidRPr="002A088A" w:rsidRDefault="002F79AB" w:rsidP="002F79AB"/>
          <w:p w14:paraId="152C580A" w14:textId="77777777" w:rsidR="002F79AB" w:rsidRPr="002A088A" w:rsidRDefault="002F79AB" w:rsidP="002F79AB"/>
          <w:p w14:paraId="0FE52ABA" w14:textId="77777777" w:rsidR="002F79AB" w:rsidRPr="002A088A" w:rsidRDefault="002F79AB" w:rsidP="002F79AB"/>
          <w:p w14:paraId="11EE18DF" w14:textId="77777777" w:rsidR="002F79AB" w:rsidRPr="002A088A" w:rsidRDefault="002F79AB" w:rsidP="002F79AB"/>
        </w:tc>
      </w:tr>
      <w:tr w:rsidR="002F79AB" w14:paraId="757215B3" w14:textId="77777777" w:rsidTr="00E43116">
        <w:trPr>
          <w:gridAfter w:val="1"/>
          <w:wAfter w:w="29" w:type="dxa"/>
          <w:trHeight w:val="300"/>
        </w:trPr>
        <w:tc>
          <w:tcPr>
            <w:tcW w:w="2695" w:type="dxa"/>
          </w:tcPr>
          <w:p w14:paraId="18DA759E" w14:textId="77777777" w:rsidR="002F79AB" w:rsidRDefault="002F79AB" w:rsidP="002F79AB">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2F79AB" w:rsidRDefault="002F79AB" w:rsidP="002F79AB">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2F79AB" w14:paraId="3A73C180" w14:textId="77777777" w:rsidTr="00E43116">
        <w:trPr>
          <w:gridAfter w:val="1"/>
          <w:wAfter w:w="29" w:type="dxa"/>
          <w:trHeight w:val="300"/>
        </w:trPr>
        <w:tc>
          <w:tcPr>
            <w:tcW w:w="2695" w:type="dxa"/>
          </w:tcPr>
          <w:p w14:paraId="310EE3C9" w14:textId="77777777" w:rsidR="002F79AB" w:rsidRDefault="002F79AB" w:rsidP="002F79AB">
            <w:pPr>
              <w:pStyle w:val="BodyText"/>
              <w:rPr>
                <w:rFonts w:ascii="Arial" w:hAnsi="Arial" w:cs="Arial"/>
                <w:b/>
                <w:bCs/>
              </w:rPr>
            </w:pPr>
            <w:r>
              <w:rPr>
                <w:rFonts w:ascii="Arial" w:hAnsi="Arial" w:cs="Arial"/>
                <w:b/>
                <w:bCs/>
              </w:rPr>
              <w:t>"User"</w:t>
            </w:r>
          </w:p>
        </w:tc>
        <w:tc>
          <w:tcPr>
            <w:tcW w:w="7625" w:type="dxa"/>
          </w:tcPr>
          <w:p w14:paraId="234573AF" w14:textId="77777777" w:rsidR="002F79AB" w:rsidRDefault="002F79AB" w:rsidP="002F79AB">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2F79AB" w14:paraId="14FF561A" w14:textId="77777777" w:rsidTr="00E43116">
        <w:trPr>
          <w:gridAfter w:val="1"/>
          <w:wAfter w:w="29" w:type="dxa"/>
          <w:trHeight w:val="300"/>
        </w:trPr>
        <w:tc>
          <w:tcPr>
            <w:tcW w:w="2695" w:type="dxa"/>
          </w:tcPr>
          <w:p w14:paraId="05D3212F" w14:textId="77777777" w:rsidR="002F79AB" w:rsidRPr="000F2200" w:rsidRDefault="002F79AB" w:rsidP="002F79AB">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2F79AB" w:rsidRPr="0000119F" w:rsidRDefault="002F79AB" w:rsidP="002F79AB">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2F79AB" w:rsidRPr="0000119F" w:rsidRDefault="002F79AB" w:rsidP="002F79AB">
            <w:pPr>
              <w:tabs>
                <w:tab w:val="left" w:pos="0"/>
              </w:tabs>
              <w:rPr>
                <w:rFonts w:ascii="Arial" w:hAnsi="Arial" w:cs="Arial"/>
                <w:b/>
                <w:bCs/>
              </w:rPr>
            </w:pPr>
          </w:p>
        </w:tc>
      </w:tr>
      <w:tr w:rsidR="002F79AB" w14:paraId="0F556780" w14:textId="77777777" w:rsidTr="00E43116">
        <w:trPr>
          <w:gridAfter w:val="1"/>
          <w:wAfter w:w="29" w:type="dxa"/>
          <w:trHeight w:val="300"/>
        </w:trPr>
        <w:tc>
          <w:tcPr>
            <w:tcW w:w="2695" w:type="dxa"/>
          </w:tcPr>
          <w:p w14:paraId="12785B3E" w14:textId="1CD926E1" w:rsidR="002F79AB" w:rsidRDefault="002F79AB" w:rsidP="002F79AB">
            <w:pPr>
              <w:pStyle w:val="BodyText"/>
              <w:rPr>
                <w:rFonts w:ascii="Arial" w:hAnsi="Arial" w:cs="Arial"/>
                <w:b/>
                <w:bCs/>
              </w:rPr>
            </w:pPr>
            <w:r>
              <w:rPr>
                <w:rFonts w:ascii="Arial" w:hAnsi="Arial" w:cs="Arial"/>
                <w:b/>
                <w:bCs/>
              </w:rPr>
              <w:t>"User Development"</w:t>
            </w:r>
          </w:p>
          <w:p w14:paraId="2296F2CC" w14:textId="7489C050" w:rsidR="002F79AB" w:rsidRPr="009A47A8" w:rsidRDefault="002F79AB" w:rsidP="002F79AB">
            <w:pPr>
              <w:pStyle w:val="BodyText"/>
              <w:rPr>
                <w:rFonts w:ascii="Arial" w:hAnsi="Arial" w:cs="Arial"/>
                <w:b/>
                <w:bCs/>
                <w:szCs w:val="22"/>
              </w:rPr>
            </w:pPr>
          </w:p>
        </w:tc>
        <w:tc>
          <w:tcPr>
            <w:tcW w:w="7625" w:type="dxa"/>
          </w:tcPr>
          <w:p w14:paraId="13ED3D4D" w14:textId="45B13A70" w:rsidR="002F79AB" w:rsidRDefault="002F79AB" w:rsidP="002F79AB">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2F79AB" w14:paraId="71B00D59" w14:textId="77777777" w:rsidTr="00E43116">
        <w:trPr>
          <w:gridAfter w:val="1"/>
          <w:wAfter w:w="29" w:type="dxa"/>
          <w:trHeight w:val="300"/>
        </w:trPr>
        <w:tc>
          <w:tcPr>
            <w:tcW w:w="2695" w:type="dxa"/>
          </w:tcPr>
          <w:p w14:paraId="6F4DB9A9" w14:textId="4F1DF3C5" w:rsidR="002F79AB" w:rsidRPr="007454CC" w:rsidRDefault="002F79AB" w:rsidP="002F79AB">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2F79AB" w:rsidRPr="00AC1101" w:rsidRDefault="002F79AB" w:rsidP="002F79AB">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2F79AB" w14:paraId="5919F8EA" w14:textId="77777777" w:rsidTr="00E43116">
        <w:trPr>
          <w:gridAfter w:val="1"/>
          <w:wAfter w:w="29" w:type="dxa"/>
          <w:trHeight w:val="300"/>
        </w:trPr>
        <w:tc>
          <w:tcPr>
            <w:tcW w:w="2695" w:type="dxa"/>
          </w:tcPr>
          <w:p w14:paraId="2DF0FEC0" w14:textId="56EB3C47" w:rsidR="002F79AB" w:rsidRPr="007454CC" w:rsidRDefault="002F79AB" w:rsidP="002F79AB">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2F79AB" w:rsidRPr="007454CC" w:rsidRDefault="002F79AB" w:rsidP="002F79AB">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509" w:name="_BPDCD_201"/>
            <w:r w:rsidRPr="007454CC">
              <w:rPr>
                <w:rFonts w:ascii="Arial Bold" w:hAnsi="Arial Bold" w:cs="Arial"/>
                <w:b/>
                <w:bCs/>
              </w:rPr>
              <w:t>The Company</w:t>
            </w:r>
            <w:r w:rsidRPr="007454CC">
              <w:rPr>
                <w:rFonts w:ascii="Arial" w:hAnsi="Arial" w:cs="Arial"/>
              </w:rPr>
              <w:t xml:space="preserve"> </w:t>
            </w:r>
            <w:bookmarkEnd w:id="509"/>
            <w:r w:rsidRPr="007454CC">
              <w:rPr>
                <w:rFonts w:ascii="Arial" w:hAnsi="Arial" w:cs="Arial"/>
              </w:rPr>
              <w:t>as calculated in accordance with Paragraph 3.26;</w:t>
            </w:r>
          </w:p>
        </w:tc>
      </w:tr>
      <w:tr w:rsidR="002F79AB" w14:paraId="5AA2277C" w14:textId="77777777" w:rsidTr="00E43116">
        <w:trPr>
          <w:gridAfter w:val="1"/>
          <w:wAfter w:w="29" w:type="dxa"/>
          <w:trHeight w:val="300"/>
        </w:trPr>
        <w:tc>
          <w:tcPr>
            <w:tcW w:w="2695" w:type="dxa"/>
          </w:tcPr>
          <w:p w14:paraId="4F13D950" w14:textId="77777777" w:rsidR="002F79AB" w:rsidRPr="007454CC" w:rsidRDefault="002F79AB" w:rsidP="002F79AB">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2F79AB" w:rsidRDefault="002F79AB" w:rsidP="002F79AB">
            <w:pPr>
              <w:pStyle w:val="BodyText"/>
              <w:rPr>
                <w:rFonts w:ascii="Arial" w:hAnsi="Arial" w:cs="Arial"/>
                <w:b/>
                <w:bCs/>
              </w:rPr>
            </w:pPr>
            <w:proofErr w:type="spellStart"/>
            <w:r w:rsidRPr="007454CC">
              <w:rPr>
                <w:rFonts w:ascii="Arial,Bold" w:hAnsi="Arial,Bold" w:cs="Arial,Bold"/>
                <w:b/>
                <w:bCs/>
                <w:szCs w:val="22"/>
                <w:lang w:eastAsia="en-GB"/>
              </w:rPr>
              <w:t>Deenergisation</w:t>
            </w:r>
            <w:proofErr w:type="spellEnd"/>
            <w:r w:rsidRPr="007454CC">
              <w:rPr>
                <w:rFonts w:ascii="Arial" w:hAnsi="Arial" w:cs="Arial"/>
                <w:szCs w:val="22"/>
                <w:lang w:eastAsia="en-GB"/>
              </w:rPr>
              <w:t>"</w:t>
            </w:r>
          </w:p>
        </w:tc>
        <w:tc>
          <w:tcPr>
            <w:tcW w:w="7625" w:type="dxa"/>
          </w:tcPr>
          <w:p w14:paraId="1633AAD1"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proofErr w:type="spellStart"/>
            <w:r w:rsidRPr="007454CC">
              <w:rPr>
                <w:rFonts w:ascii="Arial,Bold" w:hAnsi="Arial,Bold" w:cs="Arial,Bold"/>
                <w:b/>
                <w:bCs/>
                <w:szCs w:val="22"/>
                <w:lang w:eastAsia="en-GB"/>
              </w:rPr>
              <w:t>Deenergisation</w:t>
            </w:r>
            <w:proofErr w:type="spellEnd"/>
            <w:r w:rsidRPr="007454CC">
              <w:rPr>
                <w:rFonts w:ascii="Arial,Bold" w:hAnsi="Arial,Bold" w:cs="Arial,Bold"/>
                <w:b/>
                <w:bCs/>
                <w:szCs w:val="22"/>
                <w:lang w:eastAsia="en-GB"/>
              </w:rPr>
              <w:t xml:space="preserve">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2F79AB" w:rsidRPr="007454CC" w:rsidRDefault="002F79AB" w:rsidP="002F79AB">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2F79AB" w:rsidRPr="007454CC" w:rsidRDefault="002F79AB" w:rsidP="002F79AB">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2F79AB" w:rsidRDefault="002F79AB" w:rsidP="002F79AB">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2F79AB" w14:paraId="154419FC" w14:textId="77777777" w:rsidTr="00E43116">
        <w:trPr>
          <w:gridAfter w:val="1"/>
          <w:wAfter w:w="29" w:type="dxa"/>
          <w:trHeight w:val="300"/>
        </w:trPr>
        <w:tc>
          <w:tcPr>
            <w:tcW w:w="2695" w:type="dxa"/>
          </w:tcPr>
          <w:p w14:paraId="546F0C36" w14:textId="77777777" w:rsidR="002F79AB" w:rsidRDefault="002F79AB" w:rsidP="002F79AB">
            <w:pPr>
              <w:pStyle w:val="BodyText"/>
              <w:rPr>
                <w:rFonts w:ascii="Arial" w:hAnsi="Arial" w:cs="Arial"/>
                <w:b/>
                <w:bCs/>
              </w:rPr>
            </w:pPr>
            <w:r>
              <w:rPr>
                <w:rFonts w:ascii="Arial" w:hAnsi="Arial" w:cs="Arial"/>
                <w:b/>
                <w:bCs/>
              </w:rPr>
              <w:t>"User's Equipment"</w:t>
            </w:r>
          </w:p>
        </w:tc>
        <w:tc>
          <w:tcPr>
            <w:tcW w:w="7625" w:type="dxa"/>
          </w:tcPr>
          <w:p w14:paraId="43346057" w14:textId="77777777" w:rsidR="002F79AB" w:rsidRDefault="002F79AB" w:rsidP="002F79AB">
            <w:pPr>
              <w:pStyle w:val="BodyText"/>
              <w:jc w:val="both"/>
              <w:rPr>
                <w:rFonts w:ascii="Arial" w:hAnsi="Arial" w:cs="Arial"/>
                <w:szCs w:val="22"/>
              </w:rPr>
            </w:pPr>
            <w:r>
              <w:rPr>
                <w:rFonts w:ascii="Arial" w:hAnsi="Arial" w:cs="Arial"/>
                <w:szCs w:val="22"/>
              </w:rPr>
              <w:t xml:space="preserve">Means; </w:t>
            </w:r>
          </w:p>
          <w:p w14:paraId="4B60B296" w14:textId="77777777" w:rsidR="002F79AB" w:rsidRPr="006D4452" w:rsidRDefault="002F79AB" w:rsidP="002F79AB">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2F79AB" w:rsidRPr="006B59DB" w:rsidRDefault="002F79AB" w:rsidP="002F79AB">
            <w:pPr>
              <w:pStyle w:val="BodyText"/>
              <w:numPr>
                <w:ilvl w:val="0"/>
                <w:numId w:val="44"/>
              </w:numPr>
              <w:jc w:val="both"/>
              <w:rPr>
                <w:rFonts w:ascii="Arial" w:hAnsi="Arial" w:cs="Arial"/>
                <w:b/>
              </w:rPr>
            </w:pPr>
            <w:r w:rsidRPr="006B59DB">
              <w:rPr>
                <w:rFonts w:ascii="Arial" w:hAnsi="Arial" w:cs="Arial"/>
                <w:b/>
                <w:szCs w:val="22"/>
              </w:rPr>
              <w:t>VLP Assets</w:t>
            </w:r>
          </w:p>
        </w:tc>
      </w:tr>
      <w:tr w:rsidR="002F79AB" w14:paraId="5D13CFBE" w14:textId="77777777" w:rsidTr="00E43116">
        <w:trPr>
          <w:gridAfter w:val="1"/>
          <w:wAfter w:w="29" w:type="dxa"/>
          <w:trHeight w:val="300"/>
        </w:trPr>
        <w:tc>
          <w:tcPr>
            <w:tcW w:w="2695" w:type="dxa"/>
          </w:tcPr>
          <w:p w14:paraId="70A59F34" w14:textId="77777777" w:rsidR="002F79AB" w:rsidRDefault="002F79AB" w:rsidP="002F79AB">
            <w:pPr>
              <w:pStyle w:val="BodyText"/>
              <w:rPr>
                <w:rFonts w:ascii="Arial" w:hAnsi="Arial" w:cs="Arial"/>
                <w:b/>
                <w:bCs/>
              </w:rPr>
            </w:pPr>
            <w:r>
              <w:rPr>
                <w:rFonts w:ascii="Arial" w:hAnsi="Arial" w:cs="Arial"/>
                <w:b/>
                <w:bCs/>
              </w:rPr>
              <w:t>"User's Licence"</w:t>
            </w:r>
          </w:p>
        </w:tc>
        <w:tc>
          <w:tcPr>
            <w:tcW w:w="7625" w:type="dxa"/>
          </w:tcPr>
          <w:p w14:paraId="1CD972BF"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2F79AB" w14:paraId="58628703" w14:textId="77777777" w:rsidTr="00E43116">
        <w:trPr>
          <w:gridAfter w:val="1"/>
          <w:wAfter w:w="29" w:type="dxa"/>
          <w:trHeight w:val="300"/>
        </w:trPr>
        <w:tc>
          <w:tcPr>
            <w:tcW w:w="2695" w:type="dxa"/>
          </w:tcPr>
          <w:p w14:paraId="5C159B5E" w14:textId="77777777" w:rsidR="002F79AB" w:rsidRDefault="002F79AB" w:rsidP="002F79AB">
            <w:pPr>
              <w:pStyle w:val="BodyText"/>
              <w:rPr>
                <w:rFonts w:ascii="Arial" w:hAnsi="Arial" w:cs="Arial"/>
                <w:b/>
                <w:bCs/>
              </w:rPr>
            </w:pPr>
            <w:r>
              <w:rPr>
                <w:rFonts w:ascii="Arial" w:hAnsi="Arial" w:cs="Arial"/>
                <w:b/>
                <w:bCs/>
              </w:rPr>
              <w:t>"User System"</w:t>
            </w:r>
          </w:p>
        </w:tc>
        <w:tc>
          <w:tcPr>
            <w:tcW w:w="7625" w:type="dxa"/>
          </w:tcPr>
          <w:p w14:paraId="43F63BD7" w14:textId="77777777" w:rsidR="002F79AB" w:rsidRDefault="002F79AB" w:rsidP="002F79AB">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2F79AB" w14:paraId="2F7230C1" w14:textId="77777777" w:rsidTr="00E43116">
        <w:trPr>
          <w:gridAfter w:val="1"/>
          <w:wAfter w:w="29" w:type="dxa"/>
          <w:trHeight w:val="300"/>
        </w:trPr>
        <w:tc>
          <w:tcPr>
            <w:tcW w:w="2695" w:type="dxa"/>
          </w:tcPr>
          <w:p w14:paraId="56E26B1C" w14:textId="77777777" w:rsidR="002F79AB" w:rsidRPr="00E236F2" w:rsidRDefault="002F79AB" w:rsidP="002F79AB">
            <w:pPr>
              <w:pStyle w:val="Caption"/>
              <w:rPr>
                <w:rFonts w:ascii="Arial" w:hAnsi="Arial" w:cs="Arial"/>
                <w:bCs w:val="0"/>
              </w:rPr>
            </w:pPr>
            <w:r w:rsidRPr="00E236F2">
              <w:rPr>
                <w:rFonts w:ascii="Arial" w:hAnsi="Arial"/>
              </w:rPr>
              <w:t>“Utilities Act 2000”</w:t>
            </w:r>
          </w:p>
        </w:tc>
        <w:tc>
          <w:tcPr>
            <w:tcW w:w="7625" w:type="dxa"/>
          </w:tcPr>
          <w:p w14:paraId="4733F606" w14:textId="77777777" w:rsidR="002F79AB" w:rsidRPr="00E236F2" w:rsidRDefault="002F79AB" w:rsidP="002F79AB">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2F79AB" w14:paraId="1D810C64" w14:textId="77777777" w:rsidTr="00E43116">
        <w:trPr>
          <w:gridAfter w:val="1"/>
          <w:wAfter w:w="29" w:type="dxa"/>
          <w:trHeight w:val="300"/>
        </w:trPr>
        <w:tc>
          <w:tcPr>
            <w:tcW w:w="2695" w:type="dxa"/>
          </w:tcPr>
          <w:p w14:paraId="4AC51728" w14:textId="77777777" w:rsidR="002F79AB" w:rsidRDefault="002F79AB" w:rsidP="002F79AB">
            <w:pPr>
              <w:pStyle w:val="BodyText"/>
              <w:rPr>
                <w:rFonts w:ascii="Arial" w:hAnsi="Arial" w:cs="Arial"/>
                <w:b/>
                <w:bCs/>
              </w:rPr>
            </w:pPr>
            <w:r>
              <w:rPr>
                <w:rFonts w:ascii="Arial" w:hAnsi="Arial" w:cs="Arial"/>
                <w:b/>
                <w:bCs/>
              </w:rPr>
              <w:t>"Valid"</w:t>
            </w:r>
          </w:p>
        </w:tc>
        <w:tc>
          <w:tcPr>
            <w:tcW w:w="7625" w:type="dxa"/>
          </w:tcPr>
          <w:p w14:paraId="06163878" w14:textId="77777777" w:rsidR="002F79AB" w:rsidRDefault="002F79AB" w:rsidP="002F79AB">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2F79AB" w14:paraId="4D38AD59" w14:textId="77777777" w:rsidTr="00E43116">
        <w:trPr>
          <w:gridAfter w:val="1"/>
          <w:wAfter w:w="29" w:type="dxa"/>
          <w:trHeight w:val="300"/>
        </w:trPr>
        <w:tc>
          <w:tcPr>
            <w:tcW w:w="2695" w:type="dxa"/>
          </w:tcPr>
          <w:p w14:paraId="7AC52607" w14:textId="77777777" w:rsidR="002F79AB" w:rsidRDefault="002F79AB" w:rsidP="002F79AB">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2F79AB" w:rsidRDefault="002F79AB" w:rsidP="002F79AB">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2F79AB" w14:paraId="788D0DDB" w14:textId="77777777" w:rsidTr="00E43116">
        <w:trPr>
          <w:gridAfter w:val="1"/>
          <w:wAfter w:w="29" w:type="dxa"/>
          <w:trHeight w:val="300"/>
        </w:trPr>
        <w:tc>
          <w:tcPr>
            <w:tcW w:w="2695" w:type="dxa"/>
          </w:tcPr>
          <w:p w14:paraId="125F0DAB" w14:textId="77777777" w:rsidR="002F79AB" w:rsidRDefault="002F79AB" w:rsidP="002F79AB">
            <w:pPr>
              <w:pStyle w:val="BodyText"/>
              <w:rPr>
                <w:rFonts w:ascii="Arial" w:hAnsi="Arial" w:cs="Arial"/>
                <w:b/>
                <w:bCs/>
              </w:rPr>
            </w:pPr>
            <w:r>
              <w:rPr>
                <w:rFonts w:ascii="Arial" w:hAnsi="Arial" w:cs="Arial"/>
                <w:b/>
                <w:bCs/>
              </w:rPr>
              <w:t>"Value At Risk Amendment"</w:t>
            </w:r>
          </w:p>
        </w:tc>
        <w:tc>
          <w:tcPr>
            <w:tcW w:w="7625" w:type="dxa"/>
          </w:tcPr>
          <w:p w14:paraId="639C26E5" w14:textId="77777777" w:rsidR="002F79AB" w:rsidRDefault="002F79AB" w:rsidP="002F79AB">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510" w:name="_BPDCD_202"/>
            <w:r w:rsidRPr="00E236F2">
              <w:rPr>
                <w:rFonts w:ascii="Arial" w:hAnsi="Arial" w:cs="Arial"/>
              </w:rPr>
              <w:t>;</w:t>
            </w:r>
            <w:bookmarkEnd w:id="510"/>
          </w:p>
        </w:tc>
      </w:tr>
      <w:tr w:rsidR="002F79AB" w14:paraId="09F37121" w14:textId="77777777" w:rsidTr="00E43116">
        <w:trPr>
          <w:gridAfter w:val="1"/>
          <w:wAfter w:w="29" w:type="dxa"/>
          <w:trHeight w:val="300"/>
        </w:trPr>
        <w:tc>
          <w:tcPr>
            <w:tcW w:w="2695" w:type="dxa"/>
          </w:tcPr>
          <w:p w14:paraId="565995A0" w14:textId="77777777" w:rsidR="002F79AB" w:rsidRDefault="002F79AB" w:rsidP="002F79AB">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511" w:name="_BPDCD_203"/>
            <w:r w:rsidRPr="00E236F2">
              <w:rPr>
                <w:rFonts w:ascii="Arial" w:hAnsi="Arial" w:cs="Arial"/>
              </w:rPr>
              <w:t>;</w:t>
            </w:r>
            <w:bookmarkEnd w:id="511"/>
          </w:p>
        </w:tc>
      </w:tr>
      <w:tr w:rsidR="002F79AB" w14:paraId="0D5FDBB0" w14:textId="77777777" w:rsidTr="00E43116">
        <w:trPr>
          <w:gridAfter w:val="1"/>
          <w:wAfter w:w="29" w:type="dxa"/>
          <w:trHeight w:val="300"/>
        </w:trPr>
        <w:tc>
          <w:tcPr>
            <w:tcW w:w="2695" w:type="dxa"/>
          </w:tcPr>
          <w:p w14:paraId="5B47B6CF" w14:textId="77777777" w:rsidR="002F79AB" w:rsidRDefault="002F79AB" w:rsidP="002F79AB">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2F79AB" w:rsidRDefault="002F79AB" w:rsidP="002F79AB">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512" w:name="_BPDCD_204"/>
            <w:r w:rsidRPr="00530856">
              <w:rPr>
                <w:rFonts w:ascii="Arial" w:hAnsi="Arial" w:cs="Arial"/>
              </w:rPr>
              <w:t>;</w:t>
            </w:r>
            <w:bookmarkEnd w:id="512"/>
          </w:p>
          <w:p w14:paraId="659E84F7" w14:textId="77777777" w:rsidR="002F79AB" w:rsidRDefault="002F79AB" w:rsidP="002F79AB">
            <w:pPr>
              <w:pStyle w:val="BodyText"/>
              <w:jc w:val="both"/>
              <w:rPr>
                <w:rFonts w:ascii="Arial" w:hAnsi="Arial" w:cs="Arial"/>
              </w:rPr>
            </w:pPr>
          </w:p>
        </w:tc>
      </w:tr>
      <w:tr w:rsidR="002F79AB" w14:paraId="455AAED3" w14:textId="77777777" w:rsidTr="00E43116">
        <w:trPr>
          <w:gridAfter w:val="1"/>
          <w:wAfter w:w="29" w:type="dxa"/>
          <w:trHeight w:val="300"/>
        </w:trPr>
        <w:tc>
          <w:tcPr>
            <w:tcW w:w="2695" w:type="dxa"/>
          </w:tcPr>
          <w:p w14:paraId="317BAE41" w14:textId="77777777" w:rsidR="002F79AB" w:rsidRDefault="002F79AB" w:rsidP="002F79AB">
            <w:pPr>
              <w:pStyle w:val="BodyText"/>
              <w:rPr>
                <w:rFonts w:ascii="Arial" w:hAnsi="Arial" w:cs="Arial"/>
                <w:b/>
                <w:bCs/>
              </w:rPr>
            </w:pPr>
            <w:r>
              <w:rPr>
                <w:rFonts w:ascii="Arial" w:hAnsi="Arial" w:cs="Arial"/>
                <w:b/>
                <w:bCs/>
              </w:rPr>
              <w:t>“Voting Group”</w:t>
            </w:r>
          </w:p>
        </w:tc>
        <w:tc>
          <w:tcPr>
            <w:tcW w:w="7625" w:type="dxa"/>
          </w:tcPr>
          <w:p w14:paraId="70D8B9BE" w14:textId="77777777" w:rsidR="002F79AB" w:rsidRDefault="002F79AB" w:rsidP="002F79AB">
            <w:pPr>
              <w:pStyle w:val="BodyText"/>
              <w:jc w:val="both"/>
              <w:rPr>
                <w:rFonts w:ascii="Arial" w:hAnsi="Arial" w:cs="Arial"/>
              </w:rPr>
            </w:pPr>
            <w:r>
              <w:rPr>
                <w:rFonts w:ascii="Arial" w:hAnsi="Arial" w:cs="Arial"/>
              </w:rPr>
              <w:t>as defined in Paragraph 8A.3.1.2;</w:t>
            </w:r>
          </w:p>
        </w:tc>
      </w:tr>
      <w:tr w:rsidR="002F79AB" w14:paraId="6386DE3E" w14:textId="77777777" w:rsidTr="00E43116">
        <w:trPr>
          <w:gridAfter w:val="1"/>
          <w:wAfter w:w="29" w:type="dxa"/>
          <w:trHeight w:val="300"/>
        </w:trPr>
        <w:tc>
          <w:tcPr>
            <w:tcW w:w="2695" w:type="dxa"/>
          </w:tcPr>
          <w:p w14:paraId="42F1B7C8" w14:textId="77777777" w:rsidR="002F79AB" w:rsidRDefault="002F79AB" w:rsidP="002F79AB">
            <w:pPr>
              <w:pStyle w:val="BodyText"/>
              <w:rPr>
                <w:rFonts w:ascii="Arial" w:hAnsi="Arial" w:cs="Arial"/>
                <w:b/>
                <w:bCs/>
              </w:rPr>
            </w:pPr>
            <w:r>
              <w:rPr>
                <w:rFonts w:ascii="Arial" w:hAnsi="Arial" w:cs="Arial"/>
                <w:b/>
                <w:bCs/>
              </w:rPr>
              <w:t>"Voting Sub-Group”</w:t>
            </w:r>
          </w:p>
        </w:tc>
        <w:tc>
          <w:tcPr>
            <w:tcW w:w="7625" w:type="dxa"/>
          </w:tcPr>
          <w:p w14:paraId="4E245969" w14:textId="77777777" w:rsidR="002F79AB" w:rsidRDefault="002F79AB" w:rsidP="002F79AB">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2F79AB" w14:paraId="7C6B700C" w14:textId="77777777" w:rsidTr="00E43116">
        <w:trPr>
          <w:gridAfter w:val="1"/>
          <w:wAfter w:w="29" w:type="dxa"/>
          <w:trHeight w:val="300"/>
        </w:trPr>
        <w:tc>
          <w:tcPr>
            <w:tcW w:w="2695" w:type="dxa"/>
          </w:tcPr>
          <w:p w14:paraId="4808ED34" w14:textId="77777777" w:rsidR="002F79AB" w:rsidRDefault="002F79AB" w:rsidP="002F79AB">
            <w:pPr>
              <w:pStyle w:val="BodyText"/>
              <w:rPr>
                <w:rFonts w:ascii="Arial" w:hAnsi="Arial" w:cs="Arial"/>
                <w:b/>
                <w:bCs/>
              </w:rPr>
            </w:pPr>
            <w:r>
              <w:rPr>
                <w:rFonts w:ascii="Arial" w:hAnsi="Arial" w:cs="Arial"/>
                <w:b/>
                <w:bCs/>
              </w:rPr>
              <w:t>“Virtual Lead Party (VLP)”</w:t>
            </w:r>
          </w:p>
        </w:tc>
        <w:tc>
          <w:tcPr>
            <w:tcW w:w="7625" w:type="dxa"/>
          </w:tcPr>
          <w:p w14:paraId="1980C753" w14:textId="77777777" w:rsidR="002F79AB" w:rsidRDefault="002F79AB" w:rsidP="002F79AB">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2F79AB" w14:paraId="2C140078" w14:textId="77777777" w:rsidTr="00E43116">
        <w:trPr>
          <w:gridAfter w:val="1"/>
          <w:wAfter w:w="29" w:type="dxa"/>
          <w:trHeight w:val="300"/>
        </w:trPr>
        <w:tc>
          <w:tcPr>
            <w:tcW w:w="2695" w:type="dxa"/>
          </w:tcPr>
          <w:p w14:paraId="40B685B4" w14:textId="77777777" w:rsidR="002F79AB" w:rsidRDefault="002F79AB" w:rsidP="002F79AB">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2F79AB" w:rsidRDefault="002F79AB" w:rsidP="002F79AB">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2F79AB" w14:paraId="0B03C047" w14:textId="77777777" w:rsidTr="00E43116">
        <w:trPr>
          <w:gridAfter w:val="1"/>
          <w:wAfter w:w="29" w:type="dxa"/>
          <w:trHeight w:val="300"/>
        </w:trPr>
        <w:tc>
          <w:tcPr>
            <w:tcW w:w="2695" w:type="dxa"/>
          </w:tcPr>
          <w:p w14:paraId="1662CD0B" w14:textId="77777777" w:rsidR="002F79AB" w:rsidRDefault="002F79AB" w:rsidP="002F79AB">
            <w:pPr>
              <w:pStyle w:val="BodyText"/>
              <w:rPr>
                <w:rFonts w:ascii="Arial" w:hAnsi="Arial" w:cs="Arial"/>
                <w:b/>
                <w:bCs/>
              </w:rPr>
            </w:pPr>
            <w:r>
              <w:rPr>
                <w:rFonts w:ascii="Arial" w:hAnsi="Arial" w:cs="Arial"/>
                <w:b/>
                <w:bCs/>
              </w:rPr>
              <w:t>“VLP Assets”</w:t>
            </w:r>
          </w:p>
        </w:tc>
        <w:tc>
          <w:tcPr>
            <w:tcW w:w="7625" w:type="dxa"/>
          </w:tcPr>
          <w:p w14:paraId="6760E37A" w14:textId="77777777" w:rsidR="002F79AB" w:rsidRDefault="002F79AB" w:rsidP="002F79AB">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2F79AB" w14:paraId="3F4DCB3F" w14:textId="77777777" w:rsidTr="00E43116">
        <w:trPr>
          <w:gridAfter w:val="1"/>
          <w:wAfter w:w="29" w:type="dxa"/>
          <w:trHeight w:val="300"/>
        </w:trPr>
        <w:tc>
          <w:tcPr>
            <w:tcW w:w="2695" w:type="dxa"/>
          </w:tcPr>
          <w:p w14:paraId="29F4080F" w14:textId="77777777" w:rsidR="002F79AB" w:rsidRDefault="002F79AB" w:rsidP="002F79AB">
            <w:pPr>
              <w:pStyle w:val="BodyText"/>
              <w:rPr>
                <w:rFonts w:ascii="Arial" w:hAnsi="Arial" w:cs="Arial"/>
                <w:b/>
                <w:bCs/>
              </w:rPr>
            </w:pPr>
            <w:r>
              <w:rPr>
                <w:rFonts w:ascii="Arial" w:hAnsi="Arial" w:cs="Arial"/>
                <w:b/>
                <w:bCs/>
              </w:rPr>
              <w:t>"Website"</w:t>
            </w:r>
          </w:p>
        </w:tc>
        <w:tc>
          <w:tcPr>
            <w:tcW w:w="7625" w:type="dxa"/>
          </w:tcPr>
          <w:p w14:paraId="11E5FDFF" w14:textId="77777777" w:rsidR="002F79AB" w:rsidRDefault="002F79AB" w:rsidP="002F79AB">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2F79AB" w14:paraId="623B1DE0" w14:textId="77777777" w:rsidTr="00E43116">
        <w:trPr>
          <w:gridAfter w:val="1"/>
          <w:wAfter w:w="29" w:type="dxa"/>
          <w:trHeight w:val="300"/>
        </w:trPr>
        <w:tc>
          <w:tcPr>
            <w:tcW w:w="2695" w:type="dxa"/>
          </w:tcPr>
          <w:p w14:paraId="267AFECA" w14:textId="77777777" w:rsidR="002F79AB" w:rsidRDefault="002F79AB" w:rsidP="002F79AB">
            <w:pPr>
              <w:pStyle w:val="BodyText"/>
              <w:rPr>
                <w:rFonts w:ascii="Arial" w:hAnsi="Arial" w:cs="Arial"/>
                <w:b/>
                <w:bCs/>
              </w:rPr>
            </w:pPr>
            <w:r>
              <w:rPr>
                <w:rFonts w:ascii="Arial" w:hAnsi="Arial" w:cs="Arial"/>
                <w:b/>
                <w:bCs/>
              </w:rPr>
              <w:t>"Week"</w:t>
            </w:r>
          </w:p>
        </w:tc>
        <w:tc>
          <w:tcPr>
            <w:tcW w:w="7625" w:type="dxa"/>
          </w:tcPr>
          <w:p w14:paraId="578D491F" w14:textId="77777777" w:rsidR="002F79AB" w:rsidRDefault="002F79AB" w:rsidP="002F79AB">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2F79AB" w14:paraId="648265DC" w14:textId="77777777" w:rsidTr="00E43116">
        <w:trPr>
          <w:gridAfter w:val="1"/>
          <w:wAfter w:w="29" w:type="dxa"/>
          <w:trHeight w:val="300"/>
        </w:trPr>
        <w:tc>
          <w:tcPr>
            <w:tcW w:w="2695" w:type="dxa"/>
          </w:tcPr>
          <w:p w14:paraId="10F5FEA2" w14:textId="77777777" w:rsidR="002F79AB" w:rsidRDefault="002F79AB" w:rsidP="002F79AB">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2F79AB" w:rsidRDefault="002F79AB" w:rsidP="002F79AB">
            <w:pPr>
              <w:pStyle w:val="BodyText"/>
              <w:jc w:val="both"/>
              <w:rPr>
                <w:rFonts w:ascii="Arial" w:hAnsi="Arial" w:cs="Arial"/>
              </w:rPr>
            </w:pPr>
            <w:r>
              <w:rPr>
                <w:rFonts w:ascii="Arial" w:hAnsi="Arial" w:cs="Arial"/>
              </w:rPr>
              <w:t>has the meaning attributed to it in Paragraph 4.2.3.1;</w:t>
            </w:r>
          </w:p>
        </w:tc>
      </w:tr>
      <w:tr w:rsidR="002F79AB" w14:paraId="3321A6D4" w14:textId="77777777" w:rsidTr="00E43116">
        <w:trPr>
          <w:gridAfter w:val="1"/>
          <w:wAfter w:w="29" w:type="dxa"/>
          <w:trHeight w:val="300"/>
        </w:trPr>
        <w:tc>
          <w:tcPr>
            <w:tcW w:w="2695" w:type="dxa"/>
          </w:tcPr>
          <w:p w14:paraId="798A84DB" w14:textId="77777777" w:rsidR="002F79AB" w:rsidRDefault="002F79AB" w:rsidP="002F79AB">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2F79AB" w:rsidRDefault="002F79AB" w:rsidP="002F79AB">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2F79AB" w:rsidRDefault="002F79AB" w:rsidP="002F79AB">
            <w:pPr>
              <w:jc w:val="both"/>
              <w:rPr>
                <w:rFonts w:ascii="Arial" w:hAnsi="Arial" w:cs="Arial"/>
                <w:szCs w:val="22"/>
              </w:rPr>
            </w:pPr>
          </w:p>
        </w:tc>
      </w:tr>
      <w:tr w:rsidR="002F79AB" w14:paraId="47FAC422" w14:textId="77777777" w:rsidTr="00E43116">
        <w:trPr>
          <w:gridAfter w:val="1"/>
          <w:wAfter w:w="29" w:type="dxa"/>
          <w:trHeight w:val="300"/>
        </w:trPr>
        <w:tc>
          <w:tcPr>
            <w:tcW w:w="2695" w:type="dxa"/>
          </w:tcPr>
          <w:p w14:paraId="2D09E729" w14:textId="77777777" w:rsidR="002F79AB" w:rsidRDefault="002F79AB" w:rsidP="002F79AB">
            <w:pPr>
              <w:pStyle w:val="BodyText"/>
              <w:rPr>
                <w:rFonts w:ascii="Arial" w:hAnsi="Arial" w:cs="Arial"/>
                <w:b/>
                <w:bCs/>
              </w:rPr>
            </w:pPr>
            <w:r>
              <w:rPr>
                <w:rFonts w:ascii="Arial" w:hAnsi="Arial"/>
                <w:b/>
              </w:rPr>
              <w:t>“Wider Transmission Reinforcement Works”</w:t>
            </w:r>
          </w:p>
        </w:tc>
        <w:tc>
          <w:tcPr>
            <w:tcW w:w="7625" w:type="dxa"/>
          </w:tcPr>
          <w:p w14:paraId="6FF5E90E" w14:textId="77777777" w:rsidR="002F79AB" w:rsidRDefault="002F79AB" w:rsidP="002F79AB">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2F79AB" w14:paraId="61419CC0" w14:textId="77777777" w:rsidTr="00E43116">
        <w:trPr>
          <w:gridAfter w:val="1"/>
          <w:wAfter w:w="29" w:type="dxa"/>
          <w:trHeight w:val="300"/>
        </w:trPr>
        <w:tc>
          <w:tcPr>
            <w:tcW w:w="2695" w:type="dxa"/>
          </w:tcPr>
          <w:p w14:paraId="7A43248A" w14:textId="77777777" w:rsidR="002F79AB" w:rsidRDefault="002F79AB" w:rsidP="002F79AB">
            <w:pPr>
              <w:pStyle w:val="BodyText"/>
              <w:rPr>
                <w:rFonts w:ascii="Arial" w:hAnsi="Arial" w:cs="Arial"/>
                <w:b/>
                <w:bCs/>
              </w:rPr>
            </w:pPr>
            <w:r>
              <w:rPr>
                <w:rFonts w:ascii="Arial" w:hAnsi="Arial" w:cs="Arial"/>
                <w:b/>
                <w:bCs/>
              </w:rPr>
              <w:t>"Workgroup"</w:t>
            </w:r>
          </w:p>
        </w:tc>
        <w:tc>
          <w:tcPr>
            <w:tcW w:w="7625" w:type="dxa"/>
          </w:tcPr>
          <w:p w14:paraId="7CDDBA50"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2F79AB" w14:paraId="795CF650" w14:textId="77777777" w:rsidTr="00E43116">
        <w:trPr>
          <w:gridAfter w:val="1"/>
          <w:wAfter w:w="29" w:type="dxa"/>
          <w:trHeight w:val="300"/>
        </w:trPr>
        <w:tc>
          <w:tcPr>
            <w:tcW w:w="2695" w:type="dxa"/>
          </w:tcPr>
          <w:p w14:paraId="2D275E2C" w14:textId="7A65420E" w:rsidR="002F79AB" w:rsidRDefault="002F79AB" w:rsidP="002F79AB">
            <w:pPr>
              <w:pStyle w:val="BodyText"/>
              <w:rPr>
                <w:rFonts w:ascii="Arial" w:hAnsi="Arial" w:cs="Arial"/>
                <w:b/>
                <w:bCs/>
                <w:lang w:val="en-US"/>
              </w:rPr>
            </w:pPr>
            <w:bookmarkStart w:id="513"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513"/>
          </w:p>
        </w:tc>
        <w:tc>
          <w:tcPr>
            <w:tcW w:w="7625" w:type="dxa"/>
          </w:tcPr>
          <w:p w14:paraId="5A549174" w14:textId="6169EC87" w:rsidR="002F79AB" w:rsidRDefault="002F79AB" w:rsidP="002F79AB">
            <w:pPr>
              <w:pStyle w:val="BodyText"/>
              <w:jc w:val="both"/>
              <w:rPr>
                <w:rFonts w:ascii="Arial" w:hAnsi="Arial" w:cs="Arial"/>
              </w:rPr>
            </w:pPr>
            <w:bookmarkStart w:id="514" w:name="_BPDCD_206"/>
            <w:bookmarkStart w:id="515" w:name="_DV_C29"/>
            <w:r w:rsidRPr="00530856">
              <w:rPr>
                <w:rStyle w:val="DeltaViewInsertion"/>
                <w:rFonts w:ascii="Arial" w:hAnsi="Arial" w:cs="Arial"/>
                <w:color w:val="auto"/>
                <w:u w:val="none"/>
              </w:rPr>
              <w:t xml:space="preserve">as </w:t>
            </w:r>
            <w:bookmarkEnd w:id="514"/>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515"/>
          </w:p>
        </w:tc>
      </w:tr>
      <w:tr w:rsidR="002F79AB" w14:paraId="60F2A4AB" w14:textId="77777777" w:rsidTr="00E43116">
        <w:trPr>
          <w:gridAfter w:val="1"/>
          <w:wAfter w:w="29" w:type="dxa"/>
          <w:trHeight w:val="300"/>
        </w:trPr>
        <w:tc>
          <w:tcPr>
            <w:tcW w:w="2695" w:type="dxa"/>
          </w:tcPr>
          <w:p w14:paraId="7E625FD5" w14:textId="77777777" w:rsidR="002F79AB" w:rsidRPr="00530856" w:rsidRDefault="002F79AB" w:rsidP="002F79AB">
            <w:pPr>
              <w:pStyle w:val="BodyText"/>
              <w:rPr>
                <w:rFonts w:ascii="Arial" w:hAnsi="Arial" w:cs="Arial"/>
                <w:b/>
                <w:bCs/>
              </w:rPr>
            </w:pPr>
            <w:r w:rsidRPr="00530856">
              <w:rPr>
                <w:rFonts w:ascii="Arial" w:hAnsi="Arial" w:cs="Arial"/>
                <w:b/>
                <w:bCs/>
                <w:lang w:val="en-US"/>
              </w:rPr>
              <w:t>"</w:t>
            </w:r>
            <w:bookmarkStart w:id="516" w:name="_BPDCD_207"/>
            <w:r w:rsidRPr="00530856">
              <w:rPr>
                <w:rStyle w:val="DeltaViewInsertion"/>
                <w:rFonts w:ascii="Arial" w:hAnsi="Arial" w:cs="Arial"/>
                <w:b/>
                <w:bCs/>
                <w:color w:val="auto"/>
                <w:u w:val="none"/>
              </w:rPr>
              <w:t xml:space="preserve">Workgroup </w:t>
            </w:r>
            <w:bookmarkStart w:id="517" w:name="_DV_M8"/>
            <w:bookmarkEnd w:id="516"/>
            <w:bookmarkEnd w:id="517"/>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518" w:name="_DV_M9"/>
            <w:bookmarkEnd w:id="518"/>
            <w:r w:rsidRPr="00530856">
              <w:rPr>
                <w:rFonts w:ascii="Arial" w:hAnsi="Arial" w:cs="Arial"/>
                <w:b/>
                <w:bCs/>
                <w:lang w:val="en-US"/>
              </w:rPr>
              <w:t>"</w:t>
            </w:r>
          </w:p>
        </w:tc>
        <w:tc>
          <w:tcPr>
            <w:tcW w:w="7625" w:type="dxa"/>
          </w:tcPr>
          <w:p w14:paraId="1F03697D" w14:textId="4A82FF44" w:rsidR="002F79AB" w:rsidRPr="00530856" w:rsidRDefault="002F79AB" w:rsidP="002F79AB">
            <w:pPr>
              <w:pStyle w:val="BodyText"/>
              <w:jc w:val="both"/>
              <w:rPr>
                <w:rFonts w:ascii="Arial" w:hAnsi="Arial" w:cs="Arial"/>
              </w:rPr>
            </w:pPr>
            <w:r w:rsidRPr="00530856">
              <w:rPr>
                <w:rFonts w:ascii="Arial" w:hAnsi="Arial" w:cs="Arial"/>
              </w:rPr>
              <w:t xml:space="preserve">any </w:t>
            </w:r>
            <w:bookmarkStart w:id="519"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520" w:name="_DV_M10"/>
            <w:bookmarkEnd w:id="519"/>
            <w:bookmarkEnd w:id="520"/>
            <w:r w:rsidRPr="00530856">
              <w:rPr>
                <w:rFonts w:ascii="Arial" w:hAnsi="Arial" w:cs="Arial"/>
              </w:rPr>
              <w:t xml:space="preserve"> </w:t>
            </w:r>
            <w:r w:rsidRPr="00530856">
              <w:rPr>
                <w:rFonts w:ascii="Arial" w:hAnsi="Arial" w:cs="Arial"/>
                <w:b/>
                <w:bCs/>
              </w:rPr>
              <w:t xml:space="preserve">Workgroup Alternative CUSC Modification </w:t>
            </w:r>
            <w:bookmarkStart w:id="521" w:name="_BPDCI_208"/>
            <w:bookmarkStart w:id="522" w:name="_DV_C21"/>
            <w:r w:rsidRPr="00530856">
              <w:rPr>
                <w:rFonts w:ascii="Arial" w:hAnsi="Arial" w:cs="Arial"/>
                <w:bCs/>
              </w:rPr>
              <w:t>to</w:t>
            </w:r>
            <w:r w:rsidRPr="00530856">
              <w:rPr>
                <w:rFonts w:ascii="Arial" w:hAnsi="Arial" w:cs="Arial"/>
                <w:b/>
                <w:bCs/>
              </w:rPr>
              <w:t xml:space="preserve"> </w:t>
            </w:r>
            <w:bookmarkEnd w:id="521"/>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23" w:name="_DV_X17"/>
            <w:bookmarkStart w:id="524" w:name="_DV_C22"/>
            <w:bookmarkEnd w:id="522"/>
            <w:r w:rsidRPr="00530856">
              <w:rPr>
                <w:rStyle w:val="DeltaViewMoveDestination"/>
                <w:rFonts w:ascii="Arial" w:hAnsi="Arial" w:cs="Arial"/>
                <w:color w:val="auto"/>
                <w:u w:val="none"/>
              </w:rPr>
              <w:t xml:space="preserve">which contains the information </w:t>
            </w:r>
            <w:bookmarkStart w:id="525" w:name="_DV_C23"/>
            <w:bookmarkEnd w:id="523"/>
            <w:bookmarkEnd w:id="524"/>
            <w:r w:rsidRPr="00530856">
              <w:rPr>
                <w:rStyle w:val="DeltaViewInsertion"/>
                <w:rFonts w:ascii="Arial" w:hAnsi="Arial" w:cs="Arial"/>
                <w:color w:val="auto"/>
                <w:u w:val="none"/>
              </w:rPr>
              <w:t xml:space="preserve">referred to </w:t>
            </w:r>
            <w:proofErr w:type="spellStart"/>
            <w:r w:rsidRPr="00530856">
              <w:rPr>
                <w:rStyle w:val="DeltaViewInsertion"/>
                <w:rFonts w:ascii="Arial" w:hAnsi="Arial" w:cs="Arial"/>
                <w:color w:val="auto"/>
                <w:u w:val="none"/>
              </w:rPr>
              <w:t>at</w:t>
            </w:r>
            <w:proofErr w:type="spellEnd"/>
            <w:r w:rsidRPr="00530856">
              <w:rPr>
                <w:rStyle w:val="DeltaViewInsertion"/>
                <w:rFonts w:ascii="Arial" w:hAnsi="Arial" w:cs="Arial"/>
                <w:color w:val="auto"/>
                <w:u w:val="none"/>
              </w:rPr>
              <w:t xml:space="preserve">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26" w:name="_DV_M11"/>
            <w:bookmarkEnd w:id="525"/>
            <w:bookmarkEnd w:id="526"/>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2F79AB" w14:paraId="2952A475" w14:textId="77777777" w:rsidTr="00E43116">
        <w:trPr>
          <w:gridAfter w:val="1"/>
          <w:wAfter w:w="29" w:type="dxa"/>
          <w:trHeight w:val="300"/>
        </w:trPr>
        <w:tc>
          <w:tcPr>
            <w:tcW w:w="2695" w:type="dxa"/>
          </w:tcPr>
          <w:p w14:paraId="57A4202B" w14:textId="77777777" w:rsidR="002F79AB" w:rsidRPr="00530856" w:rsidRDefault="002F79AB" w:rsidP="002F79AB">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2F79AB" w:rsidRPr="00530856" w:rsidRDefault="002F79AB" w:rsidP="002F79AB">
            <w:pPr>
              <w:pStyle w:val="BodyText"/>
              <w:jc w:val="both"/>
              <w:rPr>
                <w:rFonts w:ascii="Arial" w:hAnsi="Arial" w:cs="Arial"/>
              </w:rPr>
            </w:pPr>
            <w:bookmarkStart w:id="527" w:name="_BPDCD_211"/>
            <w:r w:rsidRPr="00530856">
              <w:rPr>
                <w:rFonts w:ascii="Arial" w:hAnsi="Arial" w:cs="Arial"/>
              </w:rPr>
              <w:t xml:space="preserve">an </w:t>
            </w:r>
            <w:bookmarkEnd w:id="527"/>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28"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29" w:name="_DV_M12"/>
            <w:bookmarkEnd w:id="528"/>
            <w:bookmarkEnd w:id="529"/>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30" w:name="_DV_C26"/>
            <w:r w:rsidRPr="00530856">
              <w:rPr>
                <w:rStyle w:val="DeltaViewInsertion"/>
                <w:rFonts w:ascii="Arial" w:hAnsi="Arial" w:cs="Arial"/>
                <w:color w:val="auto"/>
                <w:u w:val="none"/>
              </w:rPr>
              <w:t>majority of the</w:t>
            </w:r>
            <w:bookmarkStart w:id="531" w:name="_DV_M13"/>
            <w:bookmarkEnd w:id="530"/>
            <w:bookmarkEnd w:id="531"/>
            <w:r w:rsidRPr="00530856">
              <w:rPr>
                <w:rFonts w:ascii="Arial" w:hAnsi="Arial" w:cs="Arial"/>
              </w:rPr>
              <w:t xml:space="preserve"> members</w:t>
            </w:r>
            <w:bookmarkStart w:id="532"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33" w:name="_DV_M14"/>
            <w:bookmarkEnd w:id="532"/>
            <w:bookmarkEnd w:id="533"/>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26BEC" w14:textId="77777777" w:rsidR="00F7164D" w:rsidRDefault="00F7164D">
      <w:r>
        <w:separator/>
      </w:r>
    </w:p>
  </w:endnote>
  <w:endnote w:type="continuationSeparator" w:id="0">
    <w:p w14:paraId="73C21340" w14:textId="77777777" w:rsidR="00F7164D" w:rsidRDefault="00F7164D">
      <w:r>
        <w:continuationSeparator/>
      </w:r>
    </w:p>
  </w:endnote>
  <w:endnote w:type="continuationNotice" w:id="1">
    <w:p w14:paraId="20BB4CCA" w14:textId="77777777" w:rsidR="00F7164D" w:rsidRDefault="00F716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3E9F9" w14:textId="77777777" w:rsidR="00F7164D" w:rsidRDefault="00F7164D">
      <w:r>
        <w:separator/>
      </w:r>
    </w:p>
  </w:footnote>
  <w:footnote w:type="continuationSeparator" w:id="0">
    <w:p w14:paraId="3A979F2C" w14:textId="77777777" w:rsidR="00F7164D" w:rsidRDefault="00F7164D">
      <w:r>
        <w:continuationSeparator/>
      </w:r>
    </w:p>
  </w:footnote>
  <w:footnote w:type="continuationNotice" w:id="1">
    <w:p w14:paraId="66743431" w14:textId="77777777" w:rsidR="00F7164D" w:rsidRDefault="00F7164D"/>
  </w:footnote>
  <w:footnote w:id="2">
    <w:p w14:paraId="7FC448DD" w14:textId="77777777" w:rsidR="002F79AB" w:rsidRDefault="002F79AB">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kLEeaOIdVYvDvo2lCxuv67NW0X65BVmlOxftprXAGB4P/xdj3NK75+4p208iMjhwO6QzSMH0FfSP54pxosm2TQ==" w:salt="uFi/QLju7gUtP2Aozg6LVQ=="/>
  <w:defaultTabStop w:val="851"/>
  <w:drawingGridHorizontalSpacing w:val="851"/>
  <w:drawingGridVerticalSpacing w:val="851"/>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438"/>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2F79A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132"/>
    <w:rsid w:val="00433C29"/>
    <w:rsid w:val="00433D31"/>
    <w:rsid w:val="00433F49"/>
    <w:rsid w:val="0043775A"/>
    <w:rsid w:val="004405A2"/>
    <w:rsid w:val="00442339"/>
    <w:rsid w:val="00442E09"/>
    <w:rsid w:val="004461F0"/>
    <w:rsid w:val="004477FC"/>
    <w:rsid w:val="004500BF"/>
    <w:rsid w:val="004508CD"/>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87B"/>
    <w:rsid w:val="00817B42"/>
    <w:rsid w:val="00821399"/>
    <w:rsid w:val="0082169C"/>
    <w:rsid w:val="008259E1"/>
    <w:rsid w:val="0082609B"/>
    <w:rsid w:val="00830BFD"/>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82609"/>
    <w:rsid w:val="00882E85"/>
    <w:rsid w:val="008832B3"/>
    <w:rsid w:val="00884870"/>
    <w:rsid w:val="00885CA5"/>
    <w:rsid w:val="00887324"/>
    <w:rsid w:val="00887907"/>
    <w:rsid w:val="00890919"/>
    <w:rsid w:val="00890CE9"/>
    <w:rsid w:val="00892E92"/>
    <w:rsid w:val="00897BC6"/>
    <w:rsid w:val="008A02FE"/>
    <w:rsid w:val="008A0F1E"/>
    <w:rsid w:val="008A1AA0"/>
    <w:rsid w:val="008A2129"/>
    <w:rsid w:val="008A308A"/>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2E34"/>
    <w:rsid w:val="009649AA"/>
    <w:rsid w:val="00966E95"/>
    <w:rsid w:val="00967F6F"/>
    <w:rsid w:val="009714F5"/>
    <w:rsid w:val="00976658"/>
    <w:rsid w:val="00976E4F"/>
    <w:rsid w:val="00977D54"/>
    <w:rsid w:val="00980001"/>
    <w:rsid w:val="00982817"/>
    <w:rsid w:val="009828B7"/>
    <w:rsid w:val="00982EC5"/>
    <w:rsid w:val="00984406"/>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23E"/>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095B"/>
    <w:rsid w:val="00C52077"/>
    <w:rsid w:val="00C53DA3"/>
    <w:rsid w:val="00C61D2E"/>
    <w:rsid w:val="00C63289"/>
    <w:rsid w:val="00C632AB"/>
    <w:rsid w:val="00C6487F"/>
    <w:rsid w:val="00C64D09"/>
    <w:rsid w:val="00C65245"/>
    <w:rsid w:val="00C656A2"/>
    <w:rsid w:val="00C67096"/>
    <w:rsid w:val="00C706F2"/>
    <w:rsid w:val="00C72704"/>
    <w:rsid w:val="00C72C6F"/>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3E27"/>
    <w:rsid w:val="00D74934"/>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316C"/>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7CD"/>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86E"/>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164D"/>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5B25"/>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A4AC56E4-DB69-42ED-85E9-E48B7DBDEC5D}"/>
</file>

<file path=customXml/itemProps4.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28817</Words>
  <Characters>164258</Characters>
  <Application>Microsoft Office Word</Application>
  <DocSecurity>8</DocSecurity>
  <Lines>1368</Lines>
  <Paragraphs>385</Paragraphs>
  <ScaleCrop>false</ScaleCrop>
  <LinksUpToDate>false</LinksUpToDate>
  <CharactersWithSpaces>192690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2014-04-01T15:51:00Z</cp:lastPrinted>
  <dcterms:created xsi:type="dcterms:W3CDTF">2024-11-05T12:24:00Z</dcterms:created>
  <dcterms:modified xsi:type="dcterms:W3CDTF">2024-11-05T16:02:00Z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